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0530" w14:textId="77777777" w:rsidR="00B5011C" w:rsidRPr="00F46162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ascii="Arial" w:hAnsi="Arial" w:cs="Arial"/>
          <w:b/>
          <w:sz w:val="20"/>
          <w:lang w:val="cs-CZ"/>
        </w:rPr>
      </w:pPr>
      <w:bookmarkStart w:id="0" w:name="_GoBack"/>
      <w:bookmarkEnd w:id="0"/>
      <w:r w:rsidRPr="008016E1">
        <w:rPr>
          <w:rFonts w:ascii="Arial" w:hAnsi="Arial" w:cs="Arial"/>
          <w:b/>
          <w:sz w:val="20"/>
          <w:lang w:val="cs-CZ"/>
        </w:rPr>
        <w:t>Příloha č. 1</w:t>
      </w:r>
    </w:p>
    <w:p w14:paraId="0766F708" w14:textId="77777777" w:rsidR="00235D48" w:rsidRPr="00C208B5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C208B5">
        <w:rPr>
          <w:rFonts w:cs="Arial"/>
        </w:rPr>
        <w:t xml:space="preserve">Kvalifikační DOKUMENTACe  </w:t>
      </w:r>
    </w:p>
    <w:p w14:paraId="141F934C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A629697" w14:textId="77777777" w:rsidR="006C6AFC" w:rsidRPr="00C208B5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C208B5">
        <w:rPr>
          <w:rFonts w:ascii="Arial" w:hAnsi="Arial" w:cs="Arial"/>
          <w:b/>
          <w:sz w:val="22"/>
          <w:szCs w:val="22"/>
        </w:rPr>
        <w:t>k veřejné zakázce</w:t>
      </w:r>
    </w:p>
    <w:p w14:paraId="5337D960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09B0C65" w14:textId="77777777" w:rsidR="00B34A12" w:rsidRPr="00C208B5" w:rsidRDefault="0036593F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Poskytování s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>luž</w:t>
      </w: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e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b </w:t>
      </w:r>
      <w:r w:rsidR="00712341" w:rsidRPr="00C208B5">
        <w:rPr>
          <w:rFonts w:ascii="Arial" w:hAnsi="Arial" w:cs="Arial"/>
          <w:b/>
          <w:bCs/>
          <w:color w:val="FFFFFF"/>
          <w:sz w:val="32"/>
          <w:szCs w:val="32"/>
        </w:rPr>
        <w:t>systémové integrace</w:t>
      </w:r>
      <w:r w:rsidR="00180C4E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</w:p>
    <w:p w14:paraId="77375455" w14:textId="77777777" w:rsidR="006C6AFC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C208B5">
        <w:rPr>
          <w:rFonts w:cs="Arial"/>
          <w:sz w:val="20"/>
          <w:szCs w:val="20"/>
        </w:rPr>
        <w:t>Ev.č</w:t>
      </w:r>
      <w:proofErr w:type="spellEnd"/>
      <w:r w:rsidRPr="00C208B5">
        <w:rPr>
          <w:rFonts w:cs="Arial"/>
          <w:sz w:val="20"/>
          <w:szCs w:val="20"/>
        </w:rPr>
        <w:t>.</w:t>
      </w:r>
      <w:r w:rsidR="00D313CF" w:rsidRPr="00C208B5">
        <w:rPr>
          <w:rFonts w:cs="Arial"/>
          <w:sz w:val="20"/>
          <w:szCs w:val="20"/>
        </w:rPr>
        <w:t>:</w:t>
      </w:r>
      <w:r w:rsidRPr="00C208B5">
        <w:rPr>
          <w:rFonts w:cs="Arial"/>
          <w:sz w:val="20"/>
          <w:szCs w:val="20"/>
        </w:rPr>
        <w:t xml:space="preserve"> </w:t>
      </w:r>
      <w:r w:rsidR="004B036E" w:rsidRPr="00D01358">
        <w:rPr>
          <w:rFonts w:cs="Arial"/>
          <w:sz w:val="20"/>
          <w:szCs w:val="20"/>
        </w:rPr>
        <w:t>515363</w:t>
      </w:r>
    </w:p>
    <w:p w14:paraId="20AB3253" w14:textId="77777777" w:rsidR="00B30EF1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62B64DED" w14:textId="77777777" w:rsidR="006C6AFC" w:rsidRPr="00C208B5" w:rsidRDefault="00B30EF1" w:rsidP="006C6AF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C208B5">
        <w:rPr>
          <w:rFonts w:cs="Arial"/>
          <w:b/>
          <w:sz w:val="20"/>
          <w:szCs w:val="20"/>
        </w:rPr>
        <w:t xml:space="preserve">zadávané </w:t>
      </w:r>
      <w:r w:rsidR="00FE55BF" w:rsidRPr="00C208B5">
        <w:rPr>
          <w:rFonts w:cs="Arial"/>
          <w:b/>
          <w:sz w:val="20"/>
          <w:szCs w:val="20"/>
        </w:rPr>
        <w:t>v otevřeném nad</w:t>
      </w:r>
      <w:r w:rsidR="006C6AFC" w:rsidRPr="00C208B5">
        <w:rPr>
          <w:rFonts w:cs="Arial"/>
          <w:b/>
          <w:sz w:val="20"/>
          <w:szCs w:val="20"/>
        </w:rPr>
        <w:t>limitním</w:t>
      </w:r>
      <w:r w:rsidR="009C1911" w:rsidRPr="00C208B5">
        <w:rPr>
          <w:rFonts w:cs="Arial"/>
          <w:b/>
          <w:sz w:val="20"/>
          <w:szCs w:val="20"/>
        </w:rPr>
        <w:t xml:space="preserve"> </w:t>
      </w:r>
      <w:r w:rsidR="006C6AFC" w:rsidRPr="00C208B5">
        <w:rPr>
          <w:rFonts w:cs="Arial"/>
          <w:b/>
          <w:sz w:val="20"/>
          <w:szCs w:val="20"/>
        </w:rPr>
        <w:t xml:space="preserve">řízení dle zákona č. </w:t>
      </w:r>
      <w:r w:rsidR="000563C3" w:rsidRPr="00C208B5">
        <w:rPr>
          <w:rFonts w:cs="Arial"/>
          <w:b/>
          <w:sz w:val="20"/>
          <w:szCs w:val="20"/>
        </w:rPr>
        <w:t>134</w:t>
      </w:r>
      <w:r w:rsidR="006C6AFC" w:rsidRPr="00C208B5">
        <w:rPr>
          <w:rFonts w:cs="Arial"/>
          <w:b/>
          <w:sz w:val="20"/>
          <w:szCs w:val="20"/>
        </w:rPr>
        <w:t>/</w:t>
      </w:r>
      <w:r w:rsidR="000563C3" w:rsidRPr="00C208B5">
        <w:rPr>
          <w:rFonts w:cs="Arial"/>
          <w:b/>
          <w:sz w:val="20"/>
          <w:szCs w:val="20"/>
        </w:rPr>
        <w:t xml:space="preserve">2016 </w:t>
      </w:r>
      <w:r w:rsidR="006C6AFC" w:rsidRPr="00C208B5">
        <w:rPr>
          <w:rFonts w:cs="Arial"/>
          <w:b/>
          <w:sz w:val="20"/>
          <w:szCs w:val="20"/>
        </w:rPr>
        <w:t>Sb.,</w:t>
      </w:r>
    </w:p>
    <w:p w14:paraId="06D86AA6" w14:textId="77777777" w:rsidR="006C6AFC" w:rsidRPr="00D01358" w:rsidRDefault="006C6AFC" w:rsidP="00BB44BD">
      <w:pPr>
        <w:pStyle w:val="Normln11"/>
        <w:spacing w:line="280" w:lineRule="atLeast"/>
        <w:jc w:val="center"/>
        <w:rPr>
          <w:rFonts w:cs="Arial"/>
        </w:rPr>
      </w:pPr>
      <w:r w:rsidRPr="00C208B5">
        <w:rPr>
          <w:rFonts w:cs="Arial"/>
          <w:b/>
          <w:sz w:val="20"/>
          <w:szCs w:val="20"/>
        </w:rPr>
        <w:t>o</w:t>
      </w:r>
      <w:r w:rsidR="000563C3" w:rsidRPr="00C208B5">
        <w:rPr>
          <w:rFonts w:cs="Arial"/>
          <w:b/>
          <w:sz w:val="20"/>
          <w:szCs w:val="20"/>
        </w:rPr>
        <w:t xml:space="preserve"> zadávání</w:t>
      </w:r>
      <w:r w:rsidRPr="00C208B5">
        <w:rPr>
          <w:rFonts w:cs="Arial"/>
          <w:b/>
          <w:sz w:val="20"/>
          <w:szCs w:val="20"/>
        </w:rPr>
        <w:t xml:space="preserve"> veřejných zakáz</w:t>
      </w:r>
      <w:r w:rsidR="000563C3" w:rsidRPr="00C208B5">
        <w:rPr>
          <w:rFonts w:cs="Arial"/>
          <w:b/>
          <w:sz w:val="20"/>
          <w:szCs w:val="20"/>
        </w:rPr>
        <w:t>e</w:t>
      </w:r>
      <w:r w:rsidRPr="00C208B5">
        <w:rPr>
          <w:rFonts w:cs="Arial"/>
          <w:b/>
          <w:sz w:val="20"/>
          <w:szCs w:val="20"/>
        </w:rPr>
        <w:t>k</w:t>
      </w:r>
      <w:r w:rsidR="00344ED3" w:rsidRPr="00C208B5">
        <w:rPr>
          <w:rFonts w:cs="Arial"/>
          <w:b/>
          <w:sz w:val="20"/>
          <w:szCs w:val="20"/>
        </w:rPr>
        <w:t xml:space="preserve"> </w:t>
      </w:r>
      <w:r w:rsidRPr="00C208B5">
        <w:rPr>
          <w:rFonts w:cs="Arial"/>
          <w:b/>
          <w:sz w:val="20"/>
          <w:szCs w:val="20"/>
        </w:rPr>
        <w:t xml:space="preserve">(dále jen </w:t>
      </w:r>
      <w:r w:rsidR="00A27E39" w:rsidRPr="00C208B5">
        <w:rPr>
          <w:rFonts w:cs="Arial"/>
          <w:b/>
          <w:sz w:val="20"/>
          <w:szCs w:val="20"/>
        </w:rPr>
        <w:t>„</w:t>
      </w:r>
      <w:r w:rsidR="000563C3" w:rsidRPr="00C208B5">
        <w:rPr>
          <w:rFonts w:cs="Arial"/>
          <w:b/>
          <w:sz w:val="20"/>
          <w:szCs w:val="20"/>
        </w:rPr>
        <w:t>ZZVZ</w:t>
      </w:r>
      <w:r w:rsidR="00A27E39" w:rsidRPr="00C208B5">
        <w:rPr>
          <w:rFonts w:cs="Arial"/>
          <w:b/>
          <w:sz w:val="20"/>
          <w:szCs w:val="20"/>
        </w:rPr>
        <w:t>“</w:t>
      </w:r>
      <w:r w:rsidRPr="00C208B5">
        <w:rPr>
          <w:rFonts w:cs="Arial"/>
          <w:b/>
          <w:sz w:val="20"/>
          <w:szCs w:val="20"/>
        </w:rPr>
        <w:t>)</w:t>
      </w:r>
    </w:p>
    <w:p w14:paraId="378004D9" w14:textId="77777777" w:rsidR="006C6AFC" w:rsidRPr="00C208B5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Zadavatel veřejné zakázky:</w:t>
      </w:r>
    </w:p>
    <w:p w14:paraId="4546C88E" w14:textId="71E50D27" w:rsidR="00E93E66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4788D39D" w14:textId="1FE4B216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672B1AAE" w14:textId="1BBB80A3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IČ</w:t>
      </w:r>
      <w:r w:rsidR="001C5AEB" w:rsidRPr="00C208B5">
        <w:rPr>
          <w:rFonts w:ascii="Arial" w:hAnsi="Arial" w:cs="Arial"/>
          <w:sz w:val="20"/>
          <w:szCs w:val="20"/>
        </w:rPr>
        <w:t>O</w:t>
      </w:r>
      <w:r w:rsidRPr="00C208B5">
        <w:rPr>
          <w:rFonts w:ascii="Arial" w:hAnsi="Arial" w:cs="Arial"/>
          <w:sz w:val="20"/>
          <w:szCs w:val="20"/>
        </w:rPr>
        <w:t>: 00551023</w:t>
      </w:r>
    </w:p>
    <w:p w14:paraId="7BAB6D95" w14:textId="447BC02B" w:rsidR="00B30EF1" w:rsidRPr="00C208B5" w:rsidRDefault="00A37A3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4C8AB31D" wp14:editId="4D0DEF4D">
            <wp:simplePos x="0" y="0"/>
            <wp:positionH relativeFrom="column">
              <wp:posOffset>2157730</wp:posOffset>
            </wp:positionH>
            <wp:positionV relativeFrom="paragraph">
              <wp:posOffset>100330</wp:posOffset>
            </wp:positionV>
            <wp:extent cx="1438275" cy="1476375"/>
            <wp:effectExtent l="0" t="0" r="9525" b="9525"/>
            <wp:wrapNone/>
            <wp:docPr id="1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7EE4D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19E05DF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54064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08138C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86B9DC7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390CEB0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555DEEC" w14:textId="77777777" w:rsidR="006C6AFC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(dále jen „</w:t>
      </w:r>
      <w:r w:rsidRPr="00C208B5">
        <w:rPr>
          <w:rFonts w:ascii="Arial" w:hAnsi="Arial" w:cs="Arial"/>
          <w:b/>
          <w:sz w:val="20"/>
          <w:szCs w:val="20"/>
        </w:rPr>
        <w:t>zadavatel</w:t>
      </w:r>
      <w:r w:rsidRPr="00C208B5">
        <w:rPr>
          <w:rFonts w:ascii="Arial" w:hAnsi="Arial" w:cs="Arial"/>
          <w:sz w:val="20"/>
          <w:szCs w:val="20"/>
        </w:rPr>
        <w:t>“ nebo „</w:t>
      </w:r>
      <w:r w:rsidRPr="00C208B5">
        <w:rPr>
          <w:rFonts w:ascii="Arial" w:hAnsi="Arial" w:cs="Arial"/>
          <w:b/>
          <w:sz w:val="20"/>
          <w:szCs w:val="20"/>
        </w:rPr>
        <w:t>MPSV</w:t>
      </w:r>
      <w:r w:rsidRPr="00C208B5">
        <w:rPr>
          <w:rFonts w:ascii="Arial" w:hAnsi="Arial" w:cs="Arial"/>
          <w:sz w:val="20"/>
          <w:szCs w:val="20"/>
        </w:rPr>
        <w:t>“)</w:t>
      </w:r>
    </w:p>
    <w:p w14:paraId="36B38009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</w:p>
    <w:p w14:paraId="1F43B2E3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</w:p>
    <w:p w14:paraId="03326B3C" w14:textId="77777777" w:rsidR="00751D70" w:rsidRPr="00C208B5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2A55EB49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_____________________________________________</w:t>
      </w:r>
    </w:p>
    <w:p w14:paraId="3D302A68" w14:textId="77777777" w:rsidR="00B34A12" w:rsidRPr="00C208B5" w:rsidRDefault="00B34A12" w:rsidP="00B34A1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208B5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14:paraId="7432D551" w14:textId="77777777" w:rsidR="00751D70" w:rsidRDefault="000011AE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Mgr. Bc. et Bc. Robert Baxa, </w:t>
      </w:r>
      <w:r w:rsidR="00751D70">
        <w:rPr>
          <w:rFonts w:ascii="Arial" w:hAnsi="Arial" w:cs="Arial"/>
          <w:sz w:val="20"/>
          <w:szCs w:val="20"/>
        </w:rPr>
        <w:t>LL.M.</w:t>
      </w:r>
    </w:p>
    <w:p w14:paraId="5DD0B894" w14:textId="77777777" w:rsidR="00751D70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první náměstek ministryně, </w:t>
      </w:r>
    </w:p>
    <w:p w14:paraId="7BD7BE48" w14:textId="2B45FACE" w:rsidR="008E0F73" w:rsidRPr="00B52638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náměstek pro řízení sekce informačních </w:t>
      </w:r>
      <w:r w:rsidRPr="00B52638">
        <w:rPr>
          <w:rFonts w:ascii="Arial" w:hAnsi="Arial" w:cs="Arial"/>
          <w:sz w:val="20"/>
          <w:szCs w:val="20"/>
        </w:rPr>
        <w:t>technologií</w:t>
      </w:r>
    </w:p>
    <w:p w14:paraId="1EABBC94" w14:textId="77777777" w:rsidR="008E0F73" w:rsidRPr="00B52638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8E0F73" w:rsidRPr="00C208B5" w14:paraId="2EB13B5C" w14:textId="77777777" w:rsidTr="00A37A3F">
        <w:tc>
          <w:tcPr>
            <w:tcW w:w="4786" w:type="dxa"/>
          </w:tcPr>
          <w:p w14:paraId="3D6E4D50" w14:textId="77777777" w:rsidR="00F2270A" w:rsidRPr="00B52638" w:rsidRDefault="00F2270A" w:rsidP="00F2270A">
            <w:pPr>
              <w:tabs>
                <w:tab w:val="left" w:pos="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  <w:u w:val="single"/>
              </w:rPr>
              <w:t>Kontaktní osoba zadavatele</w:t>
            </w:r>
          </w:p>
          <w:p w14:paraId="4B98BDD8" w14:textId="5C1CAABA" w:rsidR="00F2270A" w:rsidRPr="00B52638" w:rsidRDefault="00F2270A" w:rsidP="00F2270A">
            <w:pPr>
              <w:spacing w:before="6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Ing. Alena Najmanová, oddělení veřejných zakázek</w:t>
            </w:r>
          </w:p>
          <w:p w14:paraId="3DB7E1C2" w14:textId="77777777" w:rsidR="00F2270A" w:rsidRPr="00B52638" w:rsidRDefault="00F2270A" w:rsidP="00F227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4" w:history="1">
              <w:r w:rsidRPr="00B5263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alena.najmanova@mpsv.cz</w:t>
              </w:r>
            </w:hyperlink>
          </w:p>
          <w:p w14:paraId="525CA498" w14:textId="77777777" w:rsidR="008E0F73" w:rsidRPr="00C208B5" w:rsidRDefault="00F2270A" w:rsidP="00E41AD5">
            <w:pPr>
              <w:spacing w:before="60" w:line="28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tel.: +420 221 922 540</w:t>
            </w:r>
            <w:r w:rsidR="008E0F73" w:rsidRPr="00C208B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426" w:type="dxa"/>
          </w:tcPr>
          <w:p w14:paraId="4723423F" w14:textId="77777777" w:rsidR="008E0F73" w:rsidRPr="00C208B5" w:rsidRDefault="008E0F73" w:rsidP="00F06D53">
            <w:pPr>
              <w:spacing w:before="60" w:line="280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03F1568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RPr="00C208B5" w:rsidSect="00BB44BD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6F252094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p w14:paraId="7E5FB9E2" w14:textId="77777777" w:rsidR="006C6AFC" w:rsidRPr="00C208B5" w:rsidRDefault="006C6AFC" w:rsidP="00571355">
      <w:pPr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ADAVKY ZADAVATELE NA PROKÁZÁNÍ SPLNĚNÍ KVALIFIKAC</w:t>
      </w:r>
    </w:p>
    <w:p w14:paraId="396B1780" w14:textId="77777777" w:rsidR="00135FD7" w:rsidRPr="00C208B5" w:rsidRDefault="00135FD7" w:rsidP="00135FD7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C208B5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C7161D7" w14:textId="77777777" w:rsidR="006C6AFC" w:rsidRPr="00C208B5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04C354DE" w14:textId="77777777" w:rsidR="006C6AFC" w:rsidRPr="00C208B5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14:paraId="549B815E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Kvalifikační předpoklady</w:t>
      </w:r>
    </w:p>
    <w:p w14:paraId="6CBEE03E" w14:textId="77777777" w:rsidR="00745957" w:rsidRPr="00C208B5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Kvalifikovaným </w:t>
      </w:r>
      <w:r w:rsidR="008C38EF" w:rsidRPr="00C208B5">
        <w:rPr>
          <w:rFonts w:ascii="Arial" w:hAnsi="Arial" w:cs="Arial"/>
          <w:sz w:val="20"/>
          <w:szCs w:val="20"/>
        </w:rPr>
        <w:t xml:space="preserve">dodavatelem </w:t>
      </w:r>
      <w:r w:rsidRPr="00C208B5">
        <w:rPr>
          <w:rFonts w:ascii="Arial" w:hAnsi="Arial" w:cs="Arial"/>
          <w:sz w:val="20"/>
          <w:szCs w:val="20"/>
        </w:rPr>
        <w:t xml:space="preserve">pro plnění </w:t>
      </w:r>
      <w:r w:rsidR="008C38EF" w:rsidRPr="00C208B5">
        <w:rPr>
          <w:rFonts w:ascii="Arial" w:hAnsi="Arial" w:cs="Arial"/>
          <w:sz w:val="20"/>
          <w:szCs w:val="20"/>
        </w:rPr>
        <w:t xml:space="preserve">výše uvedené </w:t>
      </w:r>
      <w:r w:rsidRPr="00C208B5">
        <w:rPr>
          <w:rFonts w:ascii="Arial" w:hAnsi="Arial" w:cs="Arial"/>
          <w:sz w:val="20"/>
          <w:szCs w:val="20"/>
        </w:rPr>
        <w:t>veřejné zakázky je dodavatel, který</w:t>
      </w:r>
      <w:r w:rsidR="006C0FBA" w:rsidRPr="00C208B5">
        <w:rPr>
          <w:rFonts w:ascii="Arial" w:hAnsi="Arial" w:cs="Arial"/>
          <w:sz w:val="20"/>
          <w:szCs w:val="20"/>
        </w:rPr>
        <w:t>:</w:t>
      </w:r>
    </w:p>
    <w:p w14:paraId="71AD965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základní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74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2)</w:t>
      </w:r>
    </w:p>
    <w:p w14:paraId="2B6D967F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profesní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77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3)</w:t>
      </w:r>
    </w:p>
    <w:p w14:paraId="2633489A" w14:textId="77777777" w:rsidR="00F97613" w:rsidRPr="00C208B5" w:rsidRDefault="001B7D0C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splní ekonomickou kvalifikaci dle § 78 ZZVZ</w:t>
      </w:r>
      <w:r w:rsidR="00F97613" w:rsidRPr="00C208B5">
        <w:rPr>
          <w:rFonts w:ascii="Arial" w:hAnsi="Arial" w:cs="Arial"/>
          <w:sz w:val="20"/>
          <w:szCs w:val="20"/>
        </w:rPr>
        <w:t xml:space="preserve"> (viz čl. 4)</w:t>
      </w:r>
    </w:p>
    <w:p w14:paraId="1874F3D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>technick</w:t>
      </w:r>
      <w:r w:rsidR="001B7D0C" w:rsidRPr="00C208B5">
        <w:rPr>
          <w:rFonts w:ascii="Arial" w:hAnsi="Arial" w:cs="Arial"/>
          <w:sz w:val="20"/>
          <w:szCs w:val="20"/>
        </w:rPr>
        <w:t>ou kvalifikaci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79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 xml:space="preserve">(viz čl. </w:t>
      </w:r>
      <w:r w:rsidR="00F97613" w:rsidRPr="00C208B5">
        <w:rPr>
          <w:rFonts w:ascii="Arial" w:hAnsi="Arial" w:cs="Arial"/>
          <w:sz w:val="20"/>
          <w:szCs w:val="20"/>
        </w:rPr>
        <w:t>5</w:t>
      </w:r>
      <w:r w:rsidR="006C6AFC" w:rsidRPr="00C208B5">
        <w:rPr>
          <w:rFonts w:ascii="Arial" w:hAnsi="Arial" w:cs="Arial"/>
          <w:sz w:val="20"/>
          <w:szCs w:val="20"/>
        </w:rPr>
        <w:t>)</w:t>
      </w:r>
    </w:p>
    <w:p w14:paraId="59BB6C46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určité části kvalifikace prostřednictvím </w:t>
      </w:r>
      <w:r w:rsidR="001B7D0C" w:rsidRPr="00C208B5">
        <w:rPr>
          <w:rFonts w:ascii="Arial" w:hAnsi="Arial" w:cs="Arial"/>
          <w:b/>
          <w:sz w:val="20"/>
          <w:szCs w:val="20"/>
        </w:rPr>
        <w:t>jiných osob</w:t>
      </w:r>
    </w:p>
    <w:p w14:paraId="0635AC39" w14:textId="77777777" w:rsidR="001B7D0C" w:rsidRPr="00C208B5" w:rsidRDefault="001B7D0C" w:rsidP="001B7D0C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může prokázat určitou část ekonomické kvalifikace, technické kvalifikace nebo profesní způsobilosti (s výjimkou předložení výpisu z obchodního rejstříku podle § 77 odst. 1 ZZVZ) požadované zadavatelem prostřednictvím jiných osob. Dodavatel je v takovém případě povinen zadavateli předložit:</w:t>
      </w:r>
    </w:p>
    <w:p w14:paraId="541CC4AC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výpis z obchodního rejstříku této osoby nebo výpis z jiné obdobné evidence, pokud jiný právní předpis zápis do takové evidence vyžaduje,</w:t>
      </w:r>
    </w:p>
    <w:p w14:paraId="6EB1DCA3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prokazující splnění chybějící části kvalifikace prostřednictvím jiné osoby,</w:t>
      </w:r>
    </w:p>
    <w:p w14:paraId="386A5778" w14:textId="77777777" w:rsidR="0077159F" w:rsidRPr="00F46162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o splnění základní způsobilosti jinou osobou,</w:t>
      </w:r>
    </w:p>
    <w:p w14:paraId="62AA72FB" w14:textId="77777777" w:rsidR="006C6AFC" w:rsidRPr="00C208B5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4009DF99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14:paraId="55D3D74F" w14:textId="77777777" w:rsidR="006C6AFC" w:rsidRPr="00C208B5" w:rsidRDefault="0077159F" w:rsidP="006C6AFC">
      <w:pPr>
        <w:pStyle w:val="NormalJustified"/>
        <w:spacing w:line="280" w:lineRule="atLeast"/>
        <w:rPr>
          <w:rFonts w:ascii="Arial" w:hAnsi="Arial" w:cs="Arial"/>
          <w:b/>
          <w:bCs/>
          <w:sz w:val="20"/>
        </w:rPr>
      </w:pPr>
      <w:r w:rsidRPr="00C208B5">
        <w:rPr>
          <w:rFonts w:ascii="Arial" w:hAnsi="Arial" w:cs="Arial"/>
          <w:sz w:val="20"/>
        </w:rPr>
        <w:t>V případě společné účasti dodavatelů prokazuje základní způsobilost a profesní způsobilost každý dodavatel samostatně.</w:t>
      </w:r>
    </w:p>
    <w:p w14:paraId="3AF7CCAA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kvalifikace </w:t>
      </w:r>
      <w:r w:rsidR="0077159F" w:rsidRPr="00C208B5">
        <w:rPr>
          <w:rFonts w:ascii="Arial" w:hAnsi="Arial" w:cs="Arial"/>
          <w:b/>
          <w:sz w:val="20"/>
          <w:szCs w:val="20"/>
        </w:rPr>
        <w:t>získané v zahraničí</w:t>
      </w:r>
    </w:p>
    <w:p w14:paraId="4F735CDD" w14:textId="77777777" w:rsidR="0077159F" w:rsidRPr="00C208B5" w:rsidRDefault="0077159F" w:rsidP="0077159F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 případě, že byla kvalifikace získána v zahraničí, prokazuje se doklady vydanými podle právního řádu země, ve které byla získána, a to v rozsahu požadovaném zadavatelem. Pokud se podle právního řádu platného v zemi sídla, místa podnikání nebo bydliště zahraničního dodavatele určitý doklad nevydává, je zahraniční dodavatel povinen prokázat splnění takové části kvalifikace čestným prohlášením. </w:t>
      </w:r>
    </w:p>
    <w:p w14:paraId="17BE7297" w14:textId="77777777" w:rsidR="006C6AFC" w:rsidRDefault="0077159F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>Doklady prokazující splnění kvalifikace předkládá zahraniční dodavatel v původním jazyce s připojením jejich překladu do českého jazyka, pokud zadavatel v 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Doklady ve slovenském jazyce a doklady o vzdělání v latinském jazyce se předkládají bez překladu.</w:t>
      </w:r>
    </w:p>
    <w:p w14:paraId="40489C30" w14:textId="77777777" w:rsidR="00751D70" w:rsidRPr="00C208B5" w:rsidRDefault="00751D70" w:rsidP="006C6AFC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</w:p>
    <w:p w14:paraId="003EB857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Seznam kvalifikovaných dodavatelů</w:t>
      </w:r>
    </w:p>
    <w:p w14:paraId="01329EE7" w14:textId="77777777" w:rsidR="0077159F" w:rsidRPr="00C208B5" w:rsidRDefault="006C6AFC" w:rsidP="006C6AFC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 případě, že dodavatel předloží zadavateli výpis ze seznamu kvalifikovaných dodavatelů dle § </w:t>
      </w:r>
      <w:r w:rsidR="0077159F" w:rsidRPr="00C208B5">
        <w:rPr>
          <w:rFonts w:ascii="Arial" w:hAnsi="Arial" w:cs="Arial"/>
          <w:sz w:val="20"/>
          <w:szCs w:val="20"/>
        </w:rPr>
        <w:t xml:space="preserve">228 </w:t>
      </w:r>
      <w:r w:rsidRPr="00C208B5">
        <w:rPr>
          <w:rFonts w:ascii="Arial" w:hAnsi="Arial" w:cs="Arial"/>
          <w:sz w:val="20"/>
          <w:szCs w:val="20"/>
        </w:rPr>
        <w:t xml:space="preserve">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ve lhůtě pro prokázání splnění kvalifikace, nahrazuje tento výpis ze seznamu kvalifikovaných dodavatelů </w:t>
      </w:r>
      <w:r w:rsidR="0077159F" w:rsidRPr="00C208B5">
        <w:rPr>
          <w:rFonts w:ascii="Arial" w:hAnsi="Arial" w:cs="Arial"/>
          <w:sz w:val="20"/>
          <w:szCs w:val="20"/>
        </w:rPr>
        <w:t xml:space="preserve">doklady </w:t>
      </w:r>
      <w:r w:rsidRPr="00C208B5">
        <w:rPr>
          <w:rFonts w:ascii="Arial" w:hAnsi="Arial" w:cs="Arial"/>
          <w:sz w:val="20"/>
          <w:szCs w:val="20"/>
        </w:rPr>
        <w:t>prok</w:t>
      </w:r>
      <w:r w:rsidR="0077159F" w:rsidRPr="00C208B5">
        <w:rPr>
          <w:rFonts w:ascii="Arial" w:hAnsi="Arial" w:cs="Arial"/>
          <w:sz w:val="20"/>
          <w:szCs w:val="20"/>
        </w:rPr>
        <w:t>azující</w:t>
      </w:r>
      <w:r w:rsidRPr="00C208B5">
        <w:rPr>
          <w:rFonts w:ascii="Arial" w:hAnsi="Arial" w:cs="Arial"/>
          <w:sz w:val="20"/>
          <w:szCs w:val="20"/>
        </w:rPr>
        <w:t>:</w:t>
      </w:r>
    </w:p>
    <w:p w14:paraId="0E06A75D" w14:textId="00E3316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základní způsobilost podle § 74</w:t>
      </w:r>
      <w:r w:rsidR="00096202">
        <w:rPr>
          <w:rFonts w:ascii="Arial" w:hAnsi="Arial" w:cs="Arial"/>
          <w:sz w:val="20"/>
          <w:szCs w:val="20"/>
        </w:rPr>
        <w:t xml:space="preserve">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096202">
        <w:rPr>
          <w:rFonts w:ascii="Arial" w:hAnsi="Arial" w:cs="Arial"/>
          <w:sz w:val="20"/>
          <w:szCs w:val="20"/>
        </w:rPr>
        <w:t>;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a</w:t>
      </w:r>
    </w:p>
    <w:p w14:paraId="304F596A" w14:textId="7777777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profesní způsobilost podle § 77 ZZVZ v tom rozsahu, v jakém údaje ve výpisu ze seznamu kvalifikovaných dodavatelů prokazují splnění kritérií profesní způsobilosti</w:t>
      </w:r>
      <w:r w:rsidR="006C6AFC" w:rsidRPr="00C208B5">
        <w:rPr>
          <w:rFonts w:ascii="Arial" w:hAnsi="Arial" w:cs="Arial"/>
          <w:sz w:val="20"/>
          <w:szCs w:val="20"/>
        </w:rPr>
        <w:t xml:space="preserve">. </w:t>
      </w:r>
    </w:p>
    <w:p w14:paraId="6F260043" w14:textId="77777777" w:rsidR="006C6AFC" w:rsidRPr="00C208B5" w:rsidRDefault="006C6AFC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C208B5">
        <w:rPr>
          <w:rFonts w:ascii="Arial" w:hAnsi="Arial" w:cs="Arial"/>
          <w:sz w:val="20"/>
        </w:rPr>
        <w:t xml:space="preserve">Zadavatel je povinen přijmout výpis ze seznamu kvalifikovaných dodavatelů, pokud k poslednímu dni, </w:t>
      </w:r>
      <w:r w:rsidR="00087908" w:rsidRPr="00C208B5">
        <w:rPr>
          <w:rFonts w:ascii="Arial" w:hAnsi="Arial" w:cs="Arial"/>
          <w:sz w:val="20"/>
        </w:rPr>
        <w:t>ke kterému má být prokázána základní způsobilost nebo profesní způsobilost</w:t>
      </w:r>
      <w:r w:rsidRPr="00C208B5">
        <w:rPr>
          <w:rFonts w:ascii="Arial" w:hAnsi="Arial" w:cs="Arial"/>
          <w:sz w:val="20"/>
        </w:rPr>
        <w:t>, není výpis ze seznamu kvalifikovaných dodavatelů starší než 3 měsíce.</w:t>
      </w:r>
      <w:r w:rsidRPr="00C208B5">
        <w:rPr>
          <w:rFonts w:ascii="Arial" w:hAnsi="Arial" w:cs="Arial"/>
          <w:iCs/>
          <w:sz w:val="20"/>
        </w:rPr>
        <w:t xml:space="preserve"> </w:t>
      </w:r>
      <w:r w:rsidR="00087908" w:rsidRPr="00C208B5">
        <w:rPr>
          <w:rFonts w:ascii="Arial" w:hAnsi="Arial" w:cs="Arial"/>
          <w:iCs/>
          <w:sz w:val="20"/>
        </w:rPr>
        <w:t>Zadavatel nemusí přijmout výpis ze seznamu kvalifikovaných dodavatelů, na kterém je vyznačeno zahájení řízení o změně údajů nebo o vyřazení dodavatele ze seznamu kvalifikovaných dodavatelů.</w:t>
      </w:r>
    </w:p>
    <w:p w14:paraId="1FE4F27E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Systém certifikovaných dodavatelů</w:t>
      </w:r>
    </w:p>
    <w:p w14:paraId="2D3791D5" w14:textId="26EAF9A3" w:rsidR="0066118A" w:rsidRPr="00C208B5" w:rsidRDefault="00055075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souladu s § 234 a násl. </w:t>
      </w:r>
      <w:r w:rsidR="00A37A3F">
        <w:rPr>
          <w:rFonts w:ascii="Arial" w:hAnsi="Arial" w:cs="Arial"/>
          <w:sz w:val="20"/>
        </w:rPr>
        <w:t xml:space="preserve">ZZVZ </w:t>
      </w:r>
      <w:r>
        <w:rPr>
          <w:rFonts w:ascii="Arial" w:hAnsi="Arial" w:cs="Arial"/>
          <w:sz w:val="20"/>
        </w:rPr>
        <w:t>lze p</w:t>
      </w:r>
      <w:r w:rsidR="0066118A" w:rsidRPr="00C208B5">
        <w:rPr>
          <w:rFonts w:ascii="Arial" w:hAnsi="Arial" w:cs="Arial"/>
          <w:sz w:val="20"/>
        </w:rPr>
        <w:t>latným certifikátem vydaným v rámci schváleného systému certifikovaných dodavatelů prokázat kvalifikaci v zadávacím řízení. Má se za to, že dodavatel je kvalifikovaný v rozsahu uvedeném na certifikátu.</w:t>
      </w:r>
    </w:p>
    <w:p w14:paraId="47E26BD9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 </w:t>
      </w:r>
    </w:p>
    <w:p w14:paraId="54504B02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Zadavatel bez zvláštních důvodů nezpochybňuje údaje uvedené v certifikátu. Před uzavřením smlouvy </w:t>
      </w:r>
      <w:r w:rsidR="00055075">
        <w:rPr>
          <w:rFonts w:ascii="Arial" w:hAnsi="Arial" w:cs="Arial"/>
          <w:sz w:val="20"/>
        </w:rPr>
        <w:t>může zadavatel</w:t>
      </w:r>
      <w:r w:rsidRPr="00C208B5">
        <w:rPr>
          <w:rFonts w:ascii="Arial" w:hAnsi="Arial" w:cs="Arial"/>
          <w:sz w:val="20"/>
        </w:rPr>
        <w:t xml:space="preserve"> po dodavateli, který prokázal kvalifikaci certifikátem, požadovat předložení dokladů podle § 74 odst. 1 písm. b) až d) ZZVZ.</w:t>
      </w:r>
    </w:p>
    <w:p w14:paraId="275A6A23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</w:p>
    <w:p w14:paraId="52A69575" w14:textId="77777777" w:rsidR="006C6AFC" w:rsidRPr="00C208B5" w:rsidRDefault="0066118A" w:rsidP="0066118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  <w:r w:rsidRPr="00C208B5">
        <w:rPr>
          <w:rFonts w:ascii="Arial" w:hAnsi="Arial" w:cs="Arial"/>
          <w:sz w:val="2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5BC0940D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Pravost </w:t>
      </w:r>
      <w:r w:rsidR="00C05D98" w:rsidRPr="00C208B5">
        <w:rPr>
          <w:rFonts w:ascii="Arial" w:hAnsi="Arial" w:cs="Arial"/>
          <w:b/>
          <w:sz w:val="20"/>
          <w:szCs w:val="20"/>
        </w:rPr>
        <w:t xml:space="preserve">a stáří </w:t>
      </w:r>
      <w:r w:rsidRPr="00C208B5">
        <w:rPr>
          <w:rFonts w:ascii="Arial" w:hAnsi="Arial" w:cs="Arial"/>
          <w:b/>
          <w:sz w:val="20"/>
          <w:szCs w:val="20"/>
        </w:rPr>
        <w:t xml:space="preserve">dokladů </w:t>
      </w:r>
    </w:p>
    <w:p w14:paraId="05FC9BCE" w14:textId="77777777" w:rsidR="001D1114" w:rsidRPr="00C208B5" w:rsidRDefault="006C6AFC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není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Pr="00C208B5">
        <w:rPr>
          <w:rFonts w:ascii="Arial" w:hAnsi="Arial" w:cs="Arial"/>
          <w:sz w:val="20"/>
          <w:szCs w:val="20"/>
        </w:rPr>
        <w:t xml:space="preserve"> stanoveno jinak, předkládá dle § </w:t>
      </w:r>
      <w:r w:rsidR="00C05D98" w:rsidRPr="00C208B5">
        <w:rPr>
          <w:rFonts w:ascii="Arial" w:hAnsi="Arial" w:cs="Arial"/>
          <w:sz w:val="20"/>
          <w:szCs w:val="20"/>
        </w:rPr>
        <w:t xml:space="preserve">45 </w:t>
      </w:r>
      <w:r w:rsidRPr="00C208B5">
        <w:rPr>
          <w:rFonts w:ascii="Arial" w:hAnsi="Arial" w:cs="Arial"/>
          <w:sz w:val="20"/>
          <w:szCs w:val="20"/>
        </w:rPr>
        <w:t xml:space="preserve">odst. 1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dodavatel kopie dokladů prokazujících splnění kvalifikace. </w:t>
      </w:r>
    </w:p>
    <w:p w14:paraId="46F1E296" w14:textId="77777777" w:rsidR="001D1114" w:rsidRPr="00C208B5" w:rsidRDefault="001D1114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14:paraId="488E6989" w14:textId="77777777" w:rsidR="006C6AFC" w:rsidRPr="00C208B5" w:rsidRDefault="001D1114" w:rsidP="001D1114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14:paraId="1A738CD5" w14:textId="77777777" w:rsidR="006C6AFC" w:rsidRPr="0090252D" w:rsidRDefault="006C6AFC" w:rsidP="006C6AFC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0252D">
        <w:rPr>
          <w:rFonts w:ascii="Arial" w:hAnsi="Arial" w:cs="Arial"/>
          <w:b/>
          <w:sz w:val="20"/>
          <w:szCs w:val="20"/>
        </w:rPr>
        <w:t xml:space="preserve">Doklady </w:t>
      </w:r>
      <w:r w:rsidR="001845C5" w:rsidRPr="0090252D">
        <w:rPr>
          <w:rFonts w:ascii="Arial" w:hAnsi="Arial" w:cs="Arial"/>
          <w:b/>
          <w:sz w:val="20"/>
          <w:szCs w:val="20"/>
        </w:rPr>
        <w:t>prokazující základní způsobilost podle § 74 ZZVZ a profesní způsobilost podle § 77 odst. 1 ZZVZ musí prokazovat splnění požadovaného kritéria způsobilosti nejpozději v době 3 měsíců přede dnem zahájení zadávacího řízení</w:t>
      </w:r>
      <w:r w:rsidRPr="0090252D">
        <w:rPr>
          <w:rFonts w:ascii="Arial" w:hAnsi="Arial" w:cs="Arial"/>
          <w:b/>
          <w:sz w:val="20"/>
          <w:szCs w:val="20"/>
        </w:rPr>
        <w:t>.</w:t>
      </w:r>
    </w:p>
    <w:p w14:paraId="5DEE759C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14:paraId="2022BE49" w14:textId="77777777" w:rsidR="006C6AFC" w:rsidRPr="00C208B5" w:rsidRDefault="006C6AFC" w:rsidP="006C6AFC">
      <w:pPr>
        <w:pStyle w:val="Zkladntext"/>
        <w:spacing w:line="280" w:lineRule="atLeast"/>
        <w:jc w:val="both"/>
        <w:rPr>
          <w:b w:val="0"/>
        </w:rPr>
      </w:pPr>
      <w:r w:rsidRPr="00C208B5">
        <w:rPr>
          <w:b w:val="0"/>
        </w:rPr>
        <w:t xml:space="preserve">V případě, kdy </w:t>
      </w:r>
      <w:r w:rsidR="000563C3" w:rsidRPr="00C208B5">
        <w:rPr>
          <w:b w:val="0"/>
        </w:rPr>
        <w:t>ZZVZ</w:t>
      </w:r>
      <w:r w:rsidR="00B30EF1" w:rsidRPr="00C208B5">
        <w:rPr>
          <w:b w:val="0"/>
        </w:rPr>
        <w:t xml:space="preserve"> </w:t>
      </w:r>
      <w:r w:rsidRPr="00C208B5">
        <w:rPr>
          <w:b w:val="0"/>
        </w:rPr>
        <w:t xml:space="preserve">nebo zadavatel v rámci prokázání kvalifikace požaduje předložení čestného prohlášení dodavatele o splnění kvalifikace, musí takové prohlášení obsahovat zákonem a zadavatelem požadované údaje o splnění kvalifikačních předpokladů a musí být současně podepsáno osobou oprávněnou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dodavatele. Pokud za dodavatele jedná osoba odlišná od osoby oprávněné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dodavatele, musí být v nabídce předložena plná moc v originále nebo v úředně ověřené kopii.</w:t>
      </w:r>
    </w:p>
    <w:p w14:paraId="6FEABD79" w14:textId="77777777" w:rsidR="008016E1" w:rsidRPr="00C208B5" w:rsidRDefault="008016E1" w:rsidP="006C6AFC">
      <w:pPr>
        <w:pStyle w:val="Zkladntext"/>
        <w:spacing w:line="280" w:lineRule="atLeast"/>
        <w:jc w:val="both"/>
        <w:rPr>
          <w:b w:val="0"/>
        </w:rPr>
      </w:pPr>
    </w:p>
    <w:p w14:paraId="1B73CBB0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Změny v kvalifikaci dodavatele</w:t>
      </w:r>
    </w:p>
    <w:p w14:paraId="4459D4D0" w14:textId="77777777" w:rsidR="008016E1" w:rsidRPr="00C208B5" w:rsidRDefault="008016E1" w:rsidP="008016E1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po předložení dokladů nebo prohlášení o kvalifikaci dojde v průběhu zadávacího řízení ke změně kvalifikace </w:t>
      </w:r>
      <w:r w:rsidR="00BC1F7A">
        <w:rPr>
          <w:rFonts w:ascii="Arial" w:hAnsi="Arial" w:cs="Arial"/>
          <w:sz w:val="20"/>
          <w:szCs w:val="20"/>
        </w:rPr>
        <w:t>dodavatele</w:t>
      </w:r>
      <w:r w:rsidRPr="00C208B5">
        <w:rPr>
          <w:rFonts w:ascii="Arial" w:hAnsi="Arial" w:cs="Arial"/>
          <w:sz w:val="20"/>
          <w:szCs w:val="20"/>
        </w:rPr>
        <w:t xml:space="preserve">, je </w:t>
      </w:r>
      <w:r w:rsidR="00BC1F7A">
        <w:rPr>
          <w:rFonts w:ascii="Arial" w:hAnsi="Arial" w:cs="Arial"/>
          <w:sz w:val="20"/>
          <w:szCs w:val="20"/>
        </w:rPr>
        <w:t>dodavatel</w:t>
      </w:r>
      <w:r w:rsidRPr="00C208B5">
        <w:rPr>
          <w:rFonts w:ascii="Arial" w:hAnsi="Arial" w:cs="Arial"/>
          <w:sz w:val="20"/>
          <w:szCs w:val="20"/>
        </w:rPr>
        <w:t xml:space="preserve"> povinen tuto změnu zadavateli do 5 pracovních dnů oznámit a do 10 pracovních dnů od oznámení této změny předložit nové doklady nebo prohlášení ke kvalifikaci. Tato povinnost </w:t>
      </w:r>
      <w:r w:rsidR="00BC1F7A">
        <w:rPr>
          <w:rFonts w:ascii="Arial" w:hAnsi="Arial" w:cs="Arial"/>
          <w:sz w:val="20"/>
          <w:szCs w:val="20"/>
        </w:rPr>
        <w:t>dodavateli</w:t>
      </w:r>
      <w:r w:rsidRPr="00C208B5">
        <w:rPr>
          <w:rFonts w:ascii="Arial" w:hAnsi="Arial" w:cs="Arial"/>
          <w:sz w:val="20"/>
          <w:szCs w:val="20"/>
        </w:rPr>
        <w:t xml:space="preserve"> nevzniká, pokud je kvalifikace změněna takovým způsobem, že:</w:t>
      </w:r>
    </w:p>
    <w:p w14:paraId="4545FA0B" w14:textId="77777777" w:rsidR="00BC1F7A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podmínky kvalifikace jsou nadále splněny</w:t>
      </w:r>
      <w:r w:rsidR="00D04B05">
        <w:rPr>
          <w:rFonts w:ascii="Arial" w:hAnsi="Arial" w:cs="Arial"/>
          <w:sz w:val="20"/>
          <w:szCs w:val="20"/>
        </w:rPr>
        <w:t>;</w:t>
      </w:r>
    </w:p>
    <w:p w14:paraId="2896409A" w14:textId="77777777" w:rsidR="008016E1" w:rsidRPr="00C208B5" w:rsidRDefault="00BC1F7A" w:rsidP="00BC1F7A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BC1F7A">
        <w:rPr>
          <w:rFonts w:ascii="Arial" w:hAnsi="Arial" w:cs="Arial"/>
          <w:sz w:val="20"/>
          <w:szCs w:val="20"/>
        </w:rPr>
        <w:t>nedošlo k ovlivnění kritérií pro snížení počtu účastníků zadávacího řízení nebo nabídek</w:t>
      </w:r>
      <w:r>
        <w:rPr>
          <w:rFonts w:ascii="Arial" w:hAnsi="Arial" w:cs="Arial"/>
          <w:sz w:val="20"/>
          <w:szCs w:val="20"/>
        </w:rPr>
        <w:t xml:space="preserve">; </w:t>
      </w:r>
      <w:r w:rsidR="008016E1" w:rsidRPr="00C208B5">
        <w:rPr>
          <w:rFonts w:ascii="Arial" w:hAnsi="Arial" w:cs="Arial"/>
          <w:sz w:val="20"/>
          <w:szCs w:val="20"/>
        </w:rPr>
        <w:t>a zároveň</w:t>
      </w:r>
    </w:p>
    <w:p w14:paraId="27392E29" w14:textId="77777777" w:rsidR="006C6AFC" w:rsidRPr="00F46162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nedošlo k ovlivnění kritérií hodnocení nabídek.</w:t>
      </w:r>
    </w:p>
    <w:p w14:paraId="7F38B989" w14:textId="02B7CBED" w:rsidR="0038790A" w:rsidRPr="00C208B5" w:rsidRDefault="0038790A" w:rsidP="00690E6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3E32C3A4" w14:textId="77777777" w:rsidR="008016E1" w:rsidRPr="00C208B5" w:rsidRDefault="008016E1" w:rsidP="00690E6E">
      <w:pPr>
        <w:spacing w:line="280" w:lineRule="atLeast"/>
        <w:jc w:val="both"/>
        <w:rPr>
          <w:rFonts w:ascii="Arial" w:hAnsi="Arial" w:cs="Arial"/>
          <w:szCs w:val="20"/>
        </w:rPr>
      </w:pPr>
    </w:p>
    <w:p w14:paraId="3C88429F" w14:textId="77777777" w:rsidR="00510DA5" w:rsidRPr="00C208B5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ZÁKLADNÍ KVALIFIKAČNÍ PŘEDPOKLADY</w:t>
      </w:r>
    </w:p>
    <w:p w14:paraId="527091A5" w14:textId="77777777" w:rsidR="008016E1" w:rsidRPr="00F46162" w:rsidRDefault="008016E1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Požadavky na základní způsobilost </w:t>
      </w:r>
    </w:p>
    <w:p w14:paraId="43905682" w14:textId="77777777" w:rsidR="008016E1" w:rsidRPr="00F46162" w:rsidRDefault="008016E1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 Způsobilým není dodavatel, který:</w:t>
      </w:r>
    </w:p>
    <w:p w14:paraId="1353A4D4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4" w:name="_Ref456939139"/>
      <w:r w:rsidRPr="00F46162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</w:t>
      </w:r>
      <w:bookmarkEnd w:id="4"/>
    </w:p>
    <w:p w14:paraId="0AE70633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5" w:name="_Ref456939369"/>
      <w:r w:rsidRPr="00F46162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nedoplatek;</w:t>
      </w:r>
      <w:bookmarkEnd w:id="5"/>
    </w:p>
    <w:p w14:paraId="5BE59A4F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6" w:name="_Ref456939631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pojištění;</w:t>
      </w:r>
      <w:bookmarkEnd w:id="6"/>
    </w:p>
    <w:p w14:paraId="125DA2FE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7" w:name="_Ref456939664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  <w:bookmarkEnd w:id="7"/>
    </w:p>
    <w:p w14:paraId="2D429908" w14:textId="77777777" w:rsidR="00A57597" w:rsidRPr="00D01358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</w:rPr>
      </w:pPr>
      <w:bookmarkStart w:id="8" w:name="_Ref456939702"/>
      <w:r w:rsidRPr="00F46162">
        <w:rPr>
          <w:rFonts w:ascii="Arial" w:hAnsi="Arial" w:cs="Arial"/>
          <w:sz w:val="20"/>
          <w:szCs w:val="20"/>
        </w:rPr>
        <w:t xml:space="preserve">je v likvidaci, proti němuž bylo vydáno rozhodnutí o úpadku, vůči němuž byla nařízena nucená správa podle </w:t>
      </w:r>
      <w:r w:rsidR="00D04B05">
        <w:rPr>
          <w:rFonts w:ascii="Arial" w:hAnsi="Arial" w:cs="Arial"/>
          <w:sz w:val="20"/>
          <w:szCs w:val="20"/>
        </w:rPr>
        <w:t>zvláštního</w:t>
      </w:r>
      <w:r w:rsidRPr="00F46162">
        <w:rPr>
          <w:rFonts w:ascii="Arial" w:hAnsi="Arial" w:cs="Arial"/>
          <w:sz w:val="20"/>
          <w:szCs w:val="20"/>
        </w:rPr>
        <w:t xml:space="preserve"> právního předpisu nebo v obdobné situaci podle právního řádu země sídla dodavatele.</w:t>
      </w:r>
      <w:bookmarkEnd w:id="8"/>
    </w:p>
    <w:p w14:paraId="6EF58891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9" w:name="_Ref467077230"/>
      <w:r w:rsidRPr="00C208B5">
        <w:rPr>
          <w:rFonts w:ascii="Arial" w:hAnsi="Arial" w:cs="Arial"/>
          <w:b/>
          <w:sz w:val="20"/>
          <w:szCs w:val="20"/>
        </w:rPr>
        <w:t>Základní způsobilost právnické osoby</w:t>
      </w:r>
      <w:bookmarkEnd w:id="9"/>
    </w:p>
    <w:p w14:paraId="5C851983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Je-li dodavatelem právnická osoba,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zároveň každý člen statutárního orgánu. Je-li členem statutárního orgánu dodavatele právnická osoba, musí tuto podmínku splňovat:</w:t>
      </w:r>
    </w:p>
    <w:p w14:paraId="793093B9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tato právnická osoba,</w:t>
      </w:r>
    </w:p>
    <w:p w14:paraId="57A017F1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33C35C95" w14:textId="77777777" w:rsidR="00C208B5" w:rsidRPr="00D01358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8C38669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Základní způsobilost pobočky závodu</w:t>
      </w:r>
    </w:p>
    <w:p w14:paraId="30085285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Účastní-li se zadávacího řízení pobočka závodu</w:t>
      </w:r>
    </w:p>
    <w:p w14:paraId="4A529321" w14:textId="77777777" w:rsidR="00C208B5" w:rsidRPr="00F46162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zahraniční právnické osoby,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vedoucí pobočky závodu,</w:t>
      </w:r>
    </w:p>
    <w:p w14:paraId="5CE33885" w14:textId="774DFC9F" w:rsidR="00C208B5" w:rsidRPr="00C208B5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české právnické osoby,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osoby uvedené v čl. 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begin"/>
      </w:r>
      <w:r w:rsidR="00A8047E">
        <w:rPr>
          <w:rFonts w:ascii="Arial" w:hAnsi="Arial" w:cs="Arial"/>
          <w:sz w:val="20"/>
          <w:szCs w:val="20"/>
        </w:rPr>
        <w:instrText xml:space="preserve"> REF _Ref467077230 \r \h </w:instrText>
      </w:r>
      <w:r w:rsidR="00A8047E">
        <w:rPr>
          <w:rFonts w:ascii="Arial" w:hAnsi="Arial" w:cs="Arial"/>
          <w:sz w:val="20"/>
          <w:szCs w:val="20"/>
          <w:highlight w:val="yellow"/>
        </w:rPr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2.2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výše a vedoucí pobočky závodu.</w:t>
      </w:r>
    </w:p>
    <w:p w14:paraId="4DD16904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Prokázání základní způsobilosti</w:t>
      </w:r>
    </w:p>
    <w:p w14:paraId="75B6A926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prokazuje splnění podmínek základní způsobilosti ve vztahu k České republice předložením:</w:t>
      </w:r>
    </w:p>
    <w:p w14:paraId="7B8409D1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evidence Rejstříku trestů ve vztahu k požadavku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379903D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příslušného finančního úřadu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399F2AA2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vztahujícího se ke spotřební dani ve vztahu k 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</w:t>
      </w:r>
      <w:r w:rsidR="000F1BC0">
        <w:rPr>
          <w:rFonts w:ascii="Arial" w:hAnsi="Arial" w:cs="Arial"/>
          <w:sz w:val="20"/>
          <w:szCs w:val="20"/>
        </w:rPr>
        <w:t>;</w:t>
      </w:r>
    </w:p>
    <w:p w14:paraId="2A3364B7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_Ref456939631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c)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0AB8E7C" w14:textId="77777777" w:rsidR="00C208B5" w:rsidRPr="00F46162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 okresní správy sociálního zabezpečení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_Ref456939664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d)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 a</w:t>
      </w:r>
    </w:p>
    <w:p w14:paraId="2085E1E6" w14:textId="77777777" w:rsidR="00C208B5" w:rsidRPr="004D4C17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obchodního rejstříku, nebo předložením písemného čestného prohlášení v případě, že není v obchodním rejstříku zapsán,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_Ref456939702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6E1D1D">
        <w:rPr>
          <w:rFonts w:ascii="Arial" w:hAnsi="Arial" w:cs="Arial"/>
          <w:sz w:val="20"/>
          <w:szCs w:val="20"/>
        </w:rPr>
        <w:t>e)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dokumentace.</w:t>
      </w:r>
    </w:p>
    <w:p w14:paraId="4B37E688" w14:textId="77777777" w:rsidR="00497CE8" w:rsidRPr="00C208B5" w:rsidRDefault="00497CE8" w:rsidP="00751D7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je oprávněn využít vzor čestného prohlášení o splnění základní </w:t>
      </w:r>
      <w:r w:rsidR="000F1BC0">
        <w:rPr>
          <w:rFonts w:ascii="Arial" w:hAnsi="Arial" w:cs="Arial"/>
          <w:sz w:val="20"/>
          <w:szCs w:val="20"/>
        </w:rPr>
        <w:t>způsobilosti</w:t>
      </w:r>
      <w:r w:rsidRPr="00C208B5">
        <w:rPr>
          <w:rFonts w:ascii="Arial" w:hAnsi="Arial" w:cs="Arial"/>
          <w:sz w:val="20"/>
          <w:szCs w:val="20"/>
        </w:rPr>
        <w:t>, který je přílohou č. 4 zadávací dokumentace této veřejné zakázky.</w:t>
      </w:r>
    </w:p>
    <w:p w14:paraId="3A93CF2A" w14:textId="77777777" w:rsidR="00497CE8" w:rsidRPr="00C208B5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14:paraId="537F5D57" w14:textId="77777777" w:rsidR="00B66768" w:rsidRPr="00C208B5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01669A">
        <w:rPr>
          <w:rFonts w:ascii="Arial" w:hAnsi="Arial" w:cs="Arial"/>
          <w:b/>
          <w:caps/>
          <w:color w:val="FFFFFF"/>
          <w:sz w:val="20"/>
        </w:rPr>
        <w:t>ZPŮSOBILOST</w:t>
      </w:r>
    </w:p>
    <w:p w14:paraId="582CBFB3" w14:textId="77777777" w:rsidR="003C74FC" w:rsidRPr="00C208B5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 xml:space="preserve">Dle § </w:t>
      </w:r>
      <w:r w:rsidR="0001669A">
        <w:rPr>
          <w:rFonts w:ascii="Arial" w:hAnsi="Arial" w:cs="Arial"/>
          <w:b/>
          <w:color w:val="FFFFFF"/>
          <w:sz w:val="20"/>
        </w:rPr>
        <w:t>77</w:t>
      </w:r>
      <w:r w:rsidR="0001669A"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1669A">
        <w:rPr>
          <w:rFonts w:ascii="Arial" w:hAnsi="Arial" w:cs="Arial"/>
          <w:b/>
          <w:color w:val="FFFFFF"/>
          <w:sz w:val="20"/>
        </w:rPr>
        <w:t>odst. 1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Pr="00C208B5">
        <w:rPr>
          <w:rFonts w:ascii="Arial" w:hAnsi="Arial" w:cs="Arial"/>
          <w:b/>
          <w:color w:val="FFFFFF"/>
          <w:sz w:val="20"/>
        </w:rPr>
        <w:t xml:space="preserve">: </w:t>
      </w:r>
    </w:p>
    <w:p w14:paraId="47C321D9" w14:textId="77777777" w:rsidR="003C74FC" w:rsidRPr="00F155FF" w:rsidRDefault="000F1BC0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2382C" w:rsidRPr="00F155FF">
        <w:rPr>
          <w:rFonts w:ascii="Arial" w:hAnsi="Arial" w:cs="Arial"/>
          <w:sz w:val="20"/>
          <w:szCs w:val="20"/>
        </w:rPr>
        <w:t xml:space="preserve">rofesní </w:t>
      </w:r>
      <w:r>
        <w:rPr>
          <w:rFonts w:ascii="Arial" w:hAnsi="Arial" w:cs="Arial"/>
          <w:sz w:val="20"/>
          <w:szCs w:val="20"/>
        </w:rPr>
        <w:t xml:space="preserve">způsobilost </w:t>
      </w:r>
      <w:r w:rsidR="0082382C" w:rsidRPr="00F155FF">
        <w:rPr>
          <w:rFonts w:ascii="Arial" w:hAnsi="Arial" w:cs="Arial"/>
          <w:b/>
          <w:bCs/>
          <w:sz w:val="20"/>
          <w:szCs w:val="20"/>
        </w:rPr>
        <w:t xml:space="preserve">dle </w:t>
      </w:r>
      <w:r w:rsidR="0001669A" w:rsidRPr="00F155FF">
        <w:rPr>
          <w:rFonts w:ascii="Arial" w:hAnsi="Arial" w:cs="Arial"/>
          <w:b/>
          <w:bCs/>
          <w:sz w:val="20"/>
          <w:szCs w:val="20"/>
        </w:rPr>
        <w:t xml:space="preserve">§ 77 odst. 1 </w:t>
      </w:r>
      <w:r w:rsidR="000563C3" w:rsidRPr="00F155FF">
        <w:rPr>
          <w:rFonts w:ascii="Arial" w:hAnsi="Arial" w:cs="Arial"/>
          <w:b/>
          <w:bCs/>
          <w:sz w:val="20"/>
          <w:szCs w:val="20"/>
        </w:rPr>
        <w:t>ZZVZ</w:t>
      </w:r>
      <w:r w:rsidR="00497CE8" w:rsidRPr="00F155FF">
        <w:rPr>
          <w:rFonts w:ascii="Arial" w:hAnsi="Arial" w:cs="Arial"/>
          <w:sz w:val="20"/>
          <w:szCs w:val="20"/>
        </w:rPr>
        <w:t xml:space="preserve"> </w:t>
      </w:r>
      <w:r w:rsidR="0082382C" w:rsidRPr="00F155FF">
        <w:rPr>
          <w:rFonts w:ascii="Arial" w:hAnsi="Arial" w:cs="Arial"/>
          <w:sz w:val="20"/>
          <w:szCs w:val="20"/>
        </w:rPr>
        <w:t>prokáže dodavatel, který předloží výpis z obchodního rejstřík</w:t>
      </w:r>
      <w:r w:rsidR="0001669A" w:rsidRPr="00F155FF">
        <w:rPr>
          <w:rFonts w:ascii="Arial" w:hAnsi="Arial" w:cs="Arial"/>
          <w:sz w:val="20"/>
          <w:szCs w:val="20"/>
        </w:rPr>
        <w:t>u</w:t>
      </w:r>
      <w:r w:rsidR="0001669A" w:rsidRPr="00F46162">
        <w:rPr>
          <w:rFonts w:ascii="Arial" w:hAnsi="Arial" w:cs="Arial"/>
        </w:rPr>
        <w:t xml:space="preserve"> </w:t>
      </w:r>
      <w:r w:rsidR="0001669A" w:rsidRPr="00F155FF">
        <w:rPr>
          <w:rFonts w:ascii="Arial" w:hAnsi="Arial" w:cs="Arial"/>
          <w:sz w:val="20"/>
          <w:szCs w:val="20"/>
        </w:rPr>
        <w:t>nebo jiné obdobné evidence, pokud jiný právní předpis zápis do takové evidence vyžaduje.</w:t>
      </w:r>
    </w:p>
    <w:p w14:paraId="34E72B9A" w14:textId="77777777" w:rsidR="003C74FC" w:rsidRPr="00F155FF" w:rsidRDefault="003C74FC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14:paraId="23807D80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35B6714" w14:textId="77777777" w:rsidR="00F97613" w:rsidRPr="00F155FF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F155FF">
        <w:rPr>
          <w:rFonts w:ascii="Arial" w:hAnsi="Arial" w:cs="Arial"/>
          <w:b/>
          <w:caps/>
          <w:color w:val="FFFFFF"/>
          <w:sz w:val="20"/>
        </w:rPr>
        <w:t xml:space="preserve">ekonomická </w:t>
      </w:r>
      <w:r w:rsidR="0001669A" w:rsidRPr="00F155FF">
        <w:rPr>
          <w:rFonts w:ascii="Arial" w:hAnsi="Arial" w:cs="Arial"/>
          <w:b/>
          <w:caps/>
          <w:color w:val="FFFFFF"/>
          <w:sz w:val="20"/>
        </w:rPr>
        <w:t>kvalifikace</w:t>
      </w:r>
    </w:p>
    <w:p w14:paraId="348E19FF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A881A29" w14:textId="20BAB6BC" w:rsidR="0001669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Zadavatel v souladu s § 78 odst. 1 ZZVZ </w:t>
      </w:r>
      <w:r w:rsidRPr="0042671D">
        <w:rPr>
          <w:rFonts w:ascii="Arial" w:hAnsi="Arial" w:cs="Arial"/>
          <w:sz w:val="20"/>
          <w:szCs w:val="20"/>
        </w:rPr>
        <w:t xml:space="preserve">požaduje, aby minimální </w:t>
      </w:r>
      <w:r w:rsidRPr="0090252D">
        <w:rPr>
          <w:rFonts w:ascii="Arial" w:hAnsi="Arial" w:cs="Arial"/>
          <w:b/>
          <w:sz w:val="20"/>
          <w:szCs w:val="20"/>
        </w:rPr>
        <w:t>roční obrat</w:t>
      </w:r>
      <w:r w:rsidRPr="0042671D">
        <w:rPr>
          <w:rFonts w:ascii="Arial" w:hAnsi="Arial" w:cs="Arial"/>
          <w:sz w:val="20"/>
          <w:szCs w:val="20"/>
        </w:rPr>
        <w:t xml:space="preserve"> dodavatele dosahoval minimálně </w:t>
      </w:r>
      <w:r w:rsidR="00576AB7" w:rsidRPr="0090252D">
        <w:rPr>
          <w:rFonts w:ascii="Arial" w:hAnsi="Arial" w:cs="Arial"/>
          <w:b/>
          <w:sz w:val="20"/>
          <w:szCs w:val="20"/>
        </w:rPr>
        <w:t>250</w:t>
      </w:r>
      <w:r w:rsidR="00DE2D24" w:rsidRPr="0090252D">
        <w:rPr>
          <w:rFonts w:ascii="Arial" w:hAnsi="Arial" w:cs="Arial"/>
          <w:b/>
          <w:sz w:val="20"/>
          <w:szCs w:val="20"/>
        </w:rPr>
        <w:t xml:space="preserve">.000.000 </w:t>
      </w:r>
      <w:r w:rsidRPr="0090252D">
        <w:rPr>
          <w:rFonts w:ascii="Arial" w:hAnsi="Arial" w:cs="Arial"/>
          <w:b/>
          <w:sz w:val="20"/>
          <w:szCs w:val="20"/>
        </w:rPr>
        <w:t>Kč</w:t>
      </w:r>
      <w:r w:rsidR="00751D70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42671D">
        <w:rPr>
          <w:rFonts w:ascii="Arial" w:hAnsi="Arial" w:cs="Arial"/>
          <w:sz w:val="20"/>
          <w:szCs w:val="20"/>
        </w:rPr>
        <w:t xml:space="preserve">, a to </w:t>
      </w:r>
      <w:r w:rsidRPr="0090252D">
        <w:rPr>
          <w:rFonts w:ascii="Arial" w:hAnsi="Arial" w:cs="Arial"/>
          <w:b/>
          <w:sz w:val="20"/>
          <w:szCs w:val="20"/>
        </w:rPr>
        <w:t>za 3 bezprostředně předcházející účetní období</w:t>
      </w:r>
      <w:r w:rsidRPr="0042671D">
        <w:rPr>
          <w:rFonts w:ascii="Arial" w:hAnsi="Arial" w:cs="Arial"/>
          <w:sz w:val="20"/>
          <w:szCs w:val="20"/>
        </w:rPr>
        <w:t>; jestliže</w:t>
      </w:r>
      <w:r w:rsidRPr="00F46162">
        <w:rPr>
          <w:rFonts w:ascii="Arial" w:hAnsi="Arial" w:cs="Arial"/>
          <w:sz w:val="20"/>
          <w:szCs w:val="20"/>
        </w:rPr>
        <w:t xml:space="preserve"> dodavatel vznikl později, postačí, předloží-li údaje o svém obratu v požadované výši za všechna účetní období od svého vzniku.</w:t>
      </w:r>
    </w:p>
    <w:p w14:paraId="62607E85" w14:textId="77777777" w:rsidR="0001669A" w:rsidRPr="00F46162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</w:p>
    <w:p w14:paraId="2AE2962D" w14:textId="77777777" w:rsidR="00497CE8" w:rsidRPr="001B270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prokáže obrat předložením výkazu zisku a ztrát dodavatele za všechna 3 bezprostředně předcházející účetní období nebo obdobným dokladem podle právního řádu země sídla dodavatele.</w:t>
      </w:r>
    </w:p>
    <w:p w14:paraId="51A7F85D" w14:textId="77777777" w:rsidR="00F97613" w:rsidRPr="00F155FF" w:rsidRDefault="00C97DC6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F155FF">
        <w:rPr>
          <w:rFonts w:ascii="Arial" w:hAnsi="Arial" w:cs="Arial"/>
          <w:sz w:val="20"/>
        </w:rPr>
        <w:br w:type="page"/>
      </w:r>
    </w:p>
    <w:p w14:paraId="33EFF495" w14:textId="77777777" w:rsidR="00B66768" w:rsidRPr="00C208B5" w:rsidRDefault="00B66768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lastRenderedPageBreak/>
        <w:t>TECHNICK</w:t>
      </w:r>
      <w:r w:rsidR="0049566D">
        <w:rPr>
          <w:rFonts w:ascii="Arial" w:hAnsi="Arial" w:cs="Arial"/>
          <w:b/>
          <w:caps/>
          <w:color w:val="FFFFFF"/>
          <w:sz w:val="20"/>
        </w:rPr>
        <w:t>á kvalifikace</w:t>
      </w:r>
    </w:p>
    <w:p w14:paraId="1786C815" w14:textId="77777777" w:rsidR="00B66768" w:rsidRPr="00C208B5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14:paraId="28B679D7" w14:textId="77777777" w:rsidR="00B66768" w:rsidRPr="00C208B5" w:rsidRDefault="00526AC9" w:rsidP="00B66768">
      <w:pPr>
        <w:pStyle w:val="Textodstavce"/>
        <w:spacing w:before="0" w:after="0" w:line="280" w:lineRule="atLeast"/>
        <w:rPr>
          <w:rFonts w:ascii="Arial" w:hAnsi="Arial" w:cs="Arial"/>
          <w:sz w:val="20"/>
        </w:rPr>
      </w:pPr>
      <w:r w:rsidRPr="00526AC9">
        <w:rPr>
          <w:rFonts w:ascii="Arial" w:hAnsi="Arial" w:cs="Arial"/>
          <w:sz w:val="20"/>
        </w:rPr>
        <w:t xml:space="preserve">Splnění technické kvalifikace prokazuje dodavatel prokázáním splnění </w:t>
      </w:r>
      <w:r w:rsidR="00B56E3D">
        <w:rPr>
          <w:rFonts w:ascii="Arial" w:hAnsi="Arial" w:cs="Arial"/>
          <w:sz w:val="20"/>
        </w:rPr>
        <w:t>níže uvedených</w:t>
      </w:r>
      <w:r w:rsidRPr="00526AC9">
        <w:rPr>
          <w:rFonts w:ascii="Arial" w:hAnsi="Arial" w:cs="Arial"/>
          <w:sz w:val="20"/>
        </w:rPr>
        <w:t xml:space="preserve"> kritérií technické kvalifikace</w:t>
      </w:r>
      <w:r w:rsidR="00B56E3D">
        <w:rPr>
          <w:rFonts w:ascii="Arial" w:hAnsi="Arial" w:cs="Arial"/>
          <w:sz w:val="20"/>
        </w:rPr>
        <w:t>. Zadavatel může p</w:t>
      </w:r>
      <w:r w:rsidR="00B56E3D" w:rsidRPr="00B56E3D">
        <w:rPr>
          <w:rFonts w:ascii="Arial" w:hAnsi="Arial" w:cs="Arial"/>
          <w:sz w:val="20"/>
        </w:rPr>
        <w:t>ovažovat technickou kvalifikaci za neprokázanou, pokud prokáže, že dodavatel má protichůdné zájmy, které by mohly negativně ovlivnit plnění veřejné zakázky</w:t>
      </w:r>
      <w:r w:rsidR="00B56E3D">
        <w:rPr>
          <w:rFonts w:ascii="Arial" w:hAnsi="Arial" w:cs="Arial"/>
          <w:sz w:val="20"/>
        </w:rPr>
        <w:t>.</w:t>
      </w:r>
    </w:p>
    <w:p w14:paraId="7B6CE706" w14:textId="77777777" w:rsidR="00B66768" w:rsidRPr="00C208B5" w:rsidRDefault="00526AC9" w:rsidP="00B66768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871A75" w:rsidRPr="00C208B5">
        <w:rPr>
          <w:rFonts w:ascii="Arial" w:hAnsi="Arial" w:cs="Arial"/>
          <w:b/>
          <w:color w:val="FFFFFF"/>
          <w:sz w:val="20"/>
        </w:rPr>
        <w:t>2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 písm. </w:t>
      </w:r>
      <w:r>
        <w:rPr>
          <w:rFonts w:ascii="Arial" w:hAnsi="Arial" w:cs="Arial"/>
          <w:b/>
          <w:color w:val="FFFFFF"/>
          <w:sz w:val="20"/>
        </w:rPr>
        <w:t>b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="00B66768" w:rsidRPr="00C208B5">
        <w:rPr>
          <w:rFonts w:ascii="Arial" w:hAnsi="Arial" w:cs="Arial"/>
          <w:b/>
          <w:color w:val="FFFFFF"/>
          <w:sz w:val="20"/>
        </w:rPr>
        <w:t>:</w:t>
      </w:r>
    </w:p>
    <w:p w14:paraId="1BE7BAAE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předloží seznam významných zakázek (služeb), které svým předmětem odpovídají předmětu této veřejné zakázky, poskytnutých za poslední 3 roky před zahájením zadávacího řízení včetně uvedení ceny a doby jejich poskytnutí a identifikace objednatele.</w:t>
      </w:r>
      <w:r w:rsidRPr="00F46162">
        <w:rPr>
          <w:rFonts w:ascii="Arial" w:hAnsi="Arial" w:cs="Arial"/>
          <w:bCs/>
          <w:sz w:val="20"/>
          <w:szCs w:val="20"/>
        </w:rPr>
        <w:t xml:space="preserve"> </w:t>
      </w:r>
    </w:p>
    <w:p w14:paraId="23F17576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10" w:name="_Toc453847722"/>
      <w:bookmarkStart w:id="11" w:name="_Toc461027139"/>
    </w:p>
    <w:bookmarkEnd w:id="10"/>
    <w:bookmarkEnd w:id="11"/>
    <w:p w14:paraId="0133F7F4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t>Seznam významných zakázek je dodavatel povinen předložit ve formě čestného prohlášení v následující struktuře, nejlépe ve formě tabulky:</w:t>
      </w:r>
    </w:p>
    <w:p w14:paraId="41BBF514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62B5C4E6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724F9F8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73A8783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celkový rozsah plnění (v Kč bez DPH);</w:t>
      </w:r>
    </w:p>
    <w:p w14:paraId="21193618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doba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5F3CF548" w14:textId="77777777" w:rsidR="00526AC9" w:rsidRPr="00F46162" w:rsidRDefault="00526AC9" w:rsidP="00526AC9">
      <w:pPr>
        <w:rPr>
          <w:rFonts w:ascii="Arial" w:hAnsi="Arial" w:cs="Arial"/>
          <w:sz w:val="20"/>
          <w:szCs w:val="20"/>
        </w:rPr>
      </w:pPr>
    </w:p>
    <w:p w14:paraId="409ABEB2" w14:textId="77777777" w:rsidR="0031174B" w:rsidRPr="007604B7" w:rsidRDefault="00526AC9" w:rsidP="00F46162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0B928FF4" w14:textId="77777777" w:rsidR="0031174B" w:rsidRPr="00C208B5" w:rsidRDefault="00497CE8" w:rsidP="0031174B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</w:t>
      </w:r>
      <w:r w:rsidR="0031174B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musí být </w:t>
      </w:r>
      <w:r w:rsidR="0031174B" w:rsidRPr="00C208B5">
        <w:rPr>
          <w:rFonts w:ascii="Arial" w:hAnsi="Arial" w:cs="Arial"/>
          <w:sz w:val="20"/>
          <w:szCs w:val="20"/>
        </w:rPr>
        <w:t>patrné splnění níže vymezené úrovně kvalifikačního předpokladu</w:t>
      </w:r>
      <w:r w:rsidR="00D127E1" w:rsidRPr="00C208B5">
        <w:rPr>
          <w:rFonts w:ascii="Arial" w:hAnsi="Arial" w:cs="Arial"/>
          <w:sz w:val="20"/>
          <w:szCs w:val="20"/>
        </w:rPr>
        <w:t>.</w:t>
      </w:r>
    </w:p>
    <w:p w14:paraId="10A93C97" w14:textId="77777777" w:rsidR="0031174B" w:rsidRPr="00C208B5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 xml:space="preserve">Vymezení minimální úrovně tohoto </w:t>
      </w:r>
      <w:r w:rsidR="00C535F1" w:rsidRPr="00C535F1">
        <w:rPr>
          <w:rFonts w:ascii="Arial" w:hAnsi="Arial" w:cs="Arial"/>
          <w:b/>
          <w:i/>
          <w:sz w:val="20"/>
          <w:szCs w:val="20"/>
        </w:rPr>
        <w:t xml:space="preserve">kritéria technické kvalifikace </w:t>
      </w:r>
      <w:r w:rsidRPr="00C208B5">
        <w:rPr>
          <w:rFonts w:ascii="Arial" w:hAnsi="Arial" w:cs="Arial"/>
          <w:b/>
          <w:i/>
          <w:sz w:val="20"/>
          <w:szCs w:val="20"/>
        </w:rPr>
        <w:t>odpovídající druhu, rozsahu a složitosti předmětu plnění veřejné zakázky:</w:t>
      </w:r>
    </w:p>
    <w:p w14:paraId="47862221" w14:textId="77777777" w:rsidR="00937265" w:rsidRPr="00C208B5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D82B71" w14:textId="77777777" w:rsidR="00435DEE" w:rsidRPr="00DE2D24" w:rsidRDefault="00497CE8" w:rsidP="00E37D9F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604B7">
        <w:rPr>
          <w:rFonts w:ascii="Arial" w:hAnsi="Arial" w:cs="Arial"/>
          <w:sz w:val="20"/>
          <w:szCs w:val="20"/>
        </w:rPr>
        <w:t xml:space="preserve">Dodavatel </w:t>
      </w:r>
      <w:r w:rsidR="005224F3" w:rsidRPr="007604B7">
        <w:rPr>
          <w:rFonts w:ascii="Arial" w:hAnsi="Arial" w:cs="Arial"/>
          <w:sz w:val="20"/>
          <w:szCs w:val="20"/>
        </w:rPr>
        <w:t xml:space="preserve">splňuje </w:t>
      </w:r>
      <w:r w:rsidR="00C535F1" w:rsidRPr="00F46162">
        <w:rPr>
          <w:rFonts w:ascii="Arial" w:hAnsi="Arial" w:cs="Arial"/>
          <w:sz w:val="20"/>
          <w:szCs w:val="20"/>
        </w:rPr>
        <w:t>toto kritérium technické kvalifikace</w:t>
      </w:r>
      <w:r w:rsidR="005224F3" w:rsidRPr="007604B7">
        <w:rPr>
          <w:rFonts w:ascii="Arial" w:hAnsi="Arial" w:cs="Arial"/>
          <w:sz w:val="20"/>
          <w:szCs w:val="20"/>
        </w:rPr>
        <w:t>, pokud v posledních 3 letech realizoval</w:t>
      </w:r>
      <w:r w:rsidR="00435DEE" w:rsidRPr="007604B7">
        <w:rPr>
          <w:rFonts w:ascii="Arial" w:hAnsi="Arial" w:cs="Arial"/>
          <w:sz w:val="20"/>
          <w:szCs w:val="20"/>
        </w:rPr>
        <w:t xml:space="preserve"> 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minimálně </w:t>
      </w:r>
      <w:r w:rsidR="001556E4" w:rsidRPr="00F46162">
        <w:rPr>
          <w:rFonts w:ascii="Arial" w:hAnsi="Arial" w:cs="Arial"/>
          <w:sz w:val="20"/>
          <w:szCs w:val="20"/>
          <w:u w:val="single"/>
        </w:rPr>
        <w:t>3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významn</w:t>
      </w:r>
      <w:r w:rsidR="001556E4" w:rsidRPr="00F46162">
        <w:rPr>
          <w:rFonts w:ascii="Arial" w:hAnsi="Arial" w:cs="Arial"/>
          <w:sz w:val="20"/>
          <w:szCs w:val="20"/>
          <w:u w:val="single"/>
        </w:rPr>
        <w:t>é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zakáz</w:t>
      </w:r>
      <w:r w:rsidR="001556E4" w:rsidRPr="00F46162">
        <w:rPr>
          <w:rFonts w:ascii="Arial" w:hAnsi="Arial" w:cs="Arial"/>
          <w:sz w:val="20"/>
          <w:szCs w:val="20"/>
          <w:u w:val="single"/>
        </w:rPr>
        <w:t>ky</w:t>
      </w:r>
      <w:r w:rsidR="00435DEE" w:rsidRPr="007604B7">
        <w:rPr>
          <w:rFonts w:ascii="Arial" w:hAnsi="Arial" w:cs="Arial"/>
          <w:sz w:val="20"/>
          <w:szCs w:val="20"/>
        </w:rPr>
        <w:t xml:space="preserve"> („</w:t>
      </w:r>
      <w:r w:rsidR="00435DEE" w:rsidRPr="007604B7">
        <w:rPr>
          <w:rFonts w:ascii="Arial" w:hAnsi="Arial" w:cs="Arial"/>
          <w:b/>
          <w:sz w:val="20"/>
          <w:szCs w:val="20"/>
        </w:rPr>
        <w:t>referenční služby</w:t>
      </w:r>
      <w:r w:rsidR="00435DEE" w:rsidRPr="007604B7">
        <w:rPr>
          <w:rFonts w:ascii="Arial" w:hAnsi="Arial" w:cs="Arial"/>
          <w:sz w:val="20"/>
          <w:szCs w:val="20"/>
        </w:rPr>
        <w:t xml:space="preserve">“), jejichž </w:t>
      </w:r>
      <w:r w:rsidR="00435DEE" w:rsidRPr="0090252D">
        <w:rPr>
          <w:rFonts w:ascii="Arial" w:hAnsi="Arial" w:cs="Arial"/>
          <w:sz w:val="20"/>
          <w:szCs w:val="20"/>
          <w:u w:val="single"/>
        </w:rPr>
        <w:t xml:space="preserve">předmětem bylo </w:t>
      </w:r>
      <w:r w:rsidR="00FA07B5" w:rsidRPr="0090252D">
        <w:rPr>
          <w:rFonts w:ascii="Arial" w:hAnsi="Arial" w:cs="Arial"/>
          <w:sz w:val="20"/>
          <w:szCs w:val="20"/>
          <w:u w:val="single"/>
        </w:rPr>
        <w:t>poskytnutí služeb systémové integrace v oblasti ICT</w:t>
      </w:r>
      <w:r w:rsidR="00435DEE" w:rsidRPr="00DE2D24">
        <w:rPr>
          <w:rFonts w:ascii="Arial" w:hAnsi="Arial" w:cs="Arial"/>
          <w:sz w:val="20"/>
          <w:szCs w:val="20"/>
        </w:rPr>
        <w:t>, přičemž:</w:t>
      </w:r>
    </w:p>
    <w:p w14:paraId="23079DFD" w14:textId="77777777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minimální finanční plnění </w:t>
      </w:r>
      <w:r w:rsidRPr="0090252D">
        <w:rPr>
          <w:rFonts w:ascii="Arial" w:hAnsi="Arial" w:cs="Arial"/>
          <w:b/>
          <w:sz w:val="20"/>
          <w:szCs w:val="20"/>
        </w:rPr>
        <w:t>každé</w:t>
      </w:r>
      <w:r w:rsidRPr="008F03D1">
        <w:rPr>
          <w:rFonts w:ascii="Arial" w:hAnsi="Arial" w:cs="Arial"/>
          <w:sz w:val="20"/>
          <w:szCs w:val="20"/>
        </w:rPr>
        <w:t xml:space="preserve"> referenční služby nesmí činit méně než </w:t>
      </w:r>
      <w:r w:rsidR="00DE2D24" w:rsidRPr="0090252D">
        <w:rPr>
          <w:rFonts w:ascii="Arial" w:hAnsi="Arial" w:cs="Arial"/>
          <w:b/>
          <w:sz w:val="20"/>
          <w:szCs w:val="20"/>
        </w:rPr>
        <w:t>20</w:t>
      </w:r>
      <w:r w:rsidRPr="0090252D">
        <w:rPr>
          <w:rFonts w:ascii="Arial" w:hAnsi="Arial" w:cs="Arial"/>
          <w:b/>
          <w:sz w:val="20"/>
          <w:szCs w:val="20"/>
        </w:rPr>
        <w:t>.000.000,- 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7644CA33" w14:textId="334B217E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finanční plnění </w:t>
      </w:r>
      <w:r w:rsidRPr="0090252D">
        <w:rPr>
          <w:rFonts w:ascii="Arial" w:hAnsi="Arial" w:cs="Arial"/>
          <w:b/>
          <w:sz w:val="20"/>
          <w:szCs w:val="20"/>
        </w:rPr>
        <w:t>alespoň jedné</w:t>
      </w:r>
      <w:r w:rsidRPr="008F03D1">
        <w:rPr>
          <w:rFonts w:ascii="Arial" w:hAnsi="Arial" w:cs="Arial"/>
          <w:sz w:val="20"/>
          <w:szCs w:val="20"/>
        </w:rPr>
        <w:t xml:space="preserve"> referenční služby musí převyšovat </w:t>
      </w:r>
      <w:r w:rsidR="00DE2D24" w:rsidRPr="0090252D">
        <w:rPr>
          <w:rFonts w:ascii="Arial" w:hAnsi="Arial" w:cs="Arial"/>
          <w:b/>
          <w:sz w:val="20"/>
          <w:szCs w:val="20"/>
        </w:rPr>
        <w:t>25</w:t>
      </w:r>
      <w:r w:rsidRPr="0090252D">
        <w:rPr>
          <w:rFonts w:ascii="Arial" w:hAnsi="Arial" w:cs="Arial"/>
          <w:b/>
          <w:sz w:val="20"/>
          <w:szCs w:val="20"/>
        </w:rPr>
        <w:t>.000.000,-</w:t>
      </w:r>
      <w:r w:rsidR="00192F8B">
        <w:rPr>
          <w:rFonts w:ascii="Arial" w:hAnsi="Arial" w:cs="Arial"/>
          <w:b/>
          <w:sz w:val="20"/>
          <w:szCs w:val="20"/>
        </w:rPr>
        <w:t xml:space="preserve"> </w:t>
      </w:r>
      <w:r w:rsidRPr="0090252D">
        <w:rPr>
          <w:rFonts w:ascii="Arial" w:hAnsi="Arial" w:cs="Arial"/>
          <w:b/>
          <w:sz w:val="20"/>
          <w:szCs w:val="20"/>
        </w:rPr>
        <w:t>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480DF7D2" w14:textId="455D07B4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minimálně jedna referenční služba </w:t>
      </w:r>
      <w:r w:rsidRPr="0090252D">
        <w:rPr>
          <w:rFonts w:ascii="Arial" w:hAnsi="Arial" w:cs="Arial"/>
          <w:b/>
          <w:sz w:val="20"/>
          <w:szCs w:val="20"/>
        </w:rPr>
        <w:t>spočívala v </w:t>
      </w:r>
      <w:r w:rsidR="00FA07B5" w:rsidRPr="0090252D">
        <w:rPr>
          <w:rFonts w:ascii="Arial" w:hAnsi="Arial" w:cs="Arial"/>
          <w:b/>
          <w:sz w:val="20"/>
          <w:szCs w:val="20"/>
        </w:rPr>
        <w:t>systémové integraci</w:t>
      </w:r>
      <w:r w:rsidRPr="0090252D">
        <w:rPr>
          <w:rFonts w:ascii="Arial" w:hAnsi="Arial" w:cs="Arial"/>
          <w:b/>
          <w:sz w:val="20"/>
          <w:szCs w:val="20"/>
        </w:rPr>
        <w:t xml:space="preserve"> </w:t>
      </w:r>
      <w:r w:rsidR="009900F0" w:rsidRPr="0090252D">
        <w:rPr>
          <w:rFonts w:ascii="Arial" w:hAnsi="Arial" w:cs="Arial"/>
          <w:b/>
          <w:sz w:val="20"/>
          <w:szCs w:val="20"/>
        </w:rPr>
        <w:t xml:space="preserve">významných </w:t>
      </w:r>
      <w:r w:rsidRPr="0090252D">
        <w:rPr>
          <w:rFonts w:ascii="Arial" w:hAnsi="Arial" w:cs="Arial"/>
          <w:b/>
          <w:sz w:val="20"/>
          <w:szCs w:val="20"/>
        </w:rPr>
        <w:t xml:space="preserve">informačních systémů </w:t>
      </w:r>
      <w:r w:rsidR="009900F0" w:rsidRPr="0090252D">
        <w:rPr>
          <w:rFonts w:ascii="Arial" w:hAnsi="Arial" w:cs="Arial"/>
          <w:b/>
          <w:sz w:val="20"/>
          <w:szCs w:val="20"/>
        </w:rPr>
        <w:t>nebo systémů kritické informační infrastruktury</w:t>
      </w:r>
      <w:r w:rsidR="009900F0">
        <w:rPr>
          <w:rFonts w:ascii="Arial" w:hAnsi="Arial" w:cs="Arial"/>
          <w:sz w:val="20"/>
          <w:szCs w:val="20"/>
        </w:rPr>
        <w:t xml:space="preserve"> dle zákona č. 181/2014 Sb., o kybernetické bezpečnosti a o změně souvisejících zákonů, </w:t>
      </w:r>
      <w:r w:rsidRPr="008F03D1">
        <w:rPr>
          <w:rFonts w:ascii="Arial" w:hAnsi="Arial" w:cs="Arial"/>
          <w:sz w:val="20"/>
          <w:szCs w:val="20"/>
        </w:rPr>
        <w:t xml:space="preserve">které měly souhrnnou hodnotu (finanční objem projektů a/nebo pořizovací náklady uvedených rozsáhlých informačních systémů) minimálně </w:t>
      </w:r>
      <w:r w:rsidR="00DE2D24" w:rsidRPr="0090252D">
        <w:rPr>
          <w:rFonts w:ascii="Arial" w:hAnsi="Arial" w:cs="Arial"/>
          <w:b/>
          <w:sz w:val="20"/>
          <w:szCs w:val="20"/>
        </w:rPr>
        <w:t>50</w:t>
      </w:r>
      <w:r w:rsidRPr="0090252D">
        <w:rPr>
          <w:rFonts w:ascii="Arial" w:hAnsi="Arial" w:cs="Arial"/>
          <w:b/>
          <w:sz w:val="20"/>
          <w:szCs w:val="20"/>
        </w:rPr>
        <w:t>.000.000,- Kč</w:t>
      </w:r>
      <w:r w:rsidR="0083368F" w:rsidRPr="0090252D">
        <w:rPr>
          <w:rFonts w:ascii="Arial" w:hAnsi="Arial" w:cs="Arial"/>
          <w:b/>
          <w:sz w:val="20"/>
          <w:szCs w:val="20"/>
        </w:rPr>
        <w:t xml:space="preserve"> bez DPH</w:t>
      </w:r>
      <w:r w:rsidR="0083368F" w:rsidRPr="008F03D1">
        <w:rPr>
          <w:rFonts w:ascii="Arial" w:hAnsi="Arial" w:cs="Arial"/>
          <w:sz w:val="20"/>
          <w:szCs w:val="20"/>
        </w:rPr>
        <w:t>.</w:t>
      </w:r>
    </w:p>
    <w:p w14:paraId="5AE8FF57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Finančním plněním se rozumí cena bez DPH, která byla objednatelem zaplacena za dodavatelem řádně provedené a objednatelem akceptované referenční služby. Bude-li se jednat o dosud neukončenou referenční službu</w:t>
      </w:r>
      <w:r w:rsidR="00C535F1">
        <w:rPr>
          <w:rFonts w:ascii="Arial" w:hAnsi="Arial" w:cs="Arial"/>
          <w:sz w:val="20"/>
          <w:szCs w:val="20"/>
        </w:rPr>
        <w:t xml:space="preserve"> pravidelné povahy</w:t>
      </w:r>
      <w:r w:rsidRPr="00C208B5">
        <w:rPr>
          <w:rFonts w:ascii="Arial" w:hAnsi="Arial" w:cs="Arial"/>
          <w:sz w:val="20"/>
          <w:szCs w:val="20"/>
        </w:rPr>
        <w:t xml:space="preserve">, je dodavatel povinen prokázat, že v rámci referenční služby již byly </w:t>
      </w:r>
      <w:r w:rsidR="00180E92">
        <w:rPr>
          <w:rFonts w:ascii="Arial" w:hAnsi="Arial" w:cs="Arial"/>
          <w:sz w:val="20"/>
          <w:szCs w:val="20"/>
        </w:rPr>
        <w:t xml:space="preserve">za poslední 3 roky </w:t>
      </w:r>
      <w:r w:rsidRPr="00C208B5">
        <w:rPr>
          <w:rFonts w:ascii="Arial" w:hAnsi="Arial" w:cs="Arial"/>
          <w:sz w:val="20"/>
          <w:szCs w:val="20"/>
        </w:rPr>
        <w:t xml:space="preserve">dodavatelem provedeny a objednatelem akceptovány referenční služby v zadavatelem požadované minimální hodnotě. Pro vyloučení pochybností zadavatel uvádí, že do finančního plnění referenčních služeb se nezapočítává cena dodávek HW ani cena vývoje SW a finanční plnění tak může zahrnovat pouze cenu za </w:t>
      </w:r>
      <w:r w:rsidR="00FA07B5" w:rsidRPr="00C208B5">
        <w:rPr>
          <w:rFonts w:ascii="Arial" w:hAnsi="Arial" w:cs="Arial"/>
          <w:sz w:val="20"/>
          <w:szCs w:val="20"/>
        </w:rPr>
        <w:t>poskytnutí služeb systémové integrace v oblasti ICT</w:t>
      </w:r>
      <w:r w:rsidRPr="00C208B5">
        <w:rPr>
          <w:rFonts w:ascii="Arial" w:hAnsi="Arial" w:cs="Arial"/>
          <w:sz w:val="20"/>
          <w:szCs w:val="20"/>
        </w:rPr>
        <w:t xml:space="preserve">.   </w:t>
      </w:r>
    </w:p>
    <w:p w14:paraId="37989475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C208B5">
        <w:rPr>
          <w:rFonts w:ascii="Arial" w:hAnsi="Arial" w:cs="Arial"/>
          <w:bCs/>
          <w:iCs/>
          <w:sz w:val="20"/>
          <w:szCs w:val="20"/>
        </w:rPr>
        <w:lastRenderedPageBreak/>
        <w:t xml:space="preserve">Z přiloženého seznamu a příslušných příloh musí prokazatelně vyplývat splnění všech požadavků zadavatele. Pro vyloučení pochybností se uvádí, že u finančního plnění musí být prokázáno, že finanční plnění uvedené v přiloženém seznamu a příslušných přílohách v sobě nezahrnuje cenu dodávek HW ani cenu vývoje SW. </w:t>
      </w:r>
    </w:p>
    <w:p w14:paraId="73841CE6" w14:textId="77777777" w:rsidR="0025020D" w:rsidRPr="00C208B5" w:rsidRDefault="0025020D" w:rsidP="00435DEE">
      <w:pPr>
        <w:pStyle w:val="Textodstavce"/>
        <w:spacing w:before="0"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E559FF0" w14:textId="77777777" w:rsidR="00F576B1" w:rsidRPr="00C208B5" w:rsidRDefault="00180E92" w:rsidP="00F576B1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180E92">
        <w:rPr>
          <w:rFonts w:ascii="Arial" w:hAnsi="Arial" w:cs="Arial"/>
          <w:b/>
          <w:color w:val="FFFFFF"/>
          <w:sz w:val="20"/>
        </w:rPr>
        <w:t xml:space="preserve">Seznam techniků, kteří se budou podílet na plnění veřejné zakázky a osvědčení o vzdělání a odborné kvalifikaci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2 písm. </w:t>
      </w:r>
      <w:r>
        <w:rPr>
          <w:rFonts w:ascii="Arial" w:hAnsi="Arial" w:cs="Arial"/>
          <w:b/>
          <w:color w:val="FFFFFF"/>
          <w:sz w:val="20"/>
        </w:rPr>
        <w:t>c</w:t>
      </w:r>
      <w:r w:rsidR="000C5828" w:rsidRPr="00C208B5">
        <w:rPr>
          <w:rFonts w:ascii="Arial" w:hAnsi="Arial" w:cs="Arial"/>
          <w:b/>
          <w:color w:val="FFFFFF"/>
          <w:sz w:val="20"/>
        </w:rPr>
        <w:t xml:space="preserve">) a </w:t>
      </w:r>
      <w:r>
        <w:rPr>
          <w:rFonts w:ascii="Arial" w:hAnsi="Arial" w:cs="Arial"/>
          <w:b/>
          <w:color w:val="FFFFFF"/>
          <w:sz w:val="20"/>
        </w:rPr>
        <w:t>d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</w:p>
    <w:p w14:paraId="25E581BF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bookmarkStart w:id="12" w:name="_Toc302399772"/>
      <w:r w:rsidRPr="00C208B5">
        <w:rPr>
          <w:rFonts w:ascii="Arial" w:hAnsi="Arial" w:cs="Arial"/>
          <w:b/>
          <w:i/>
          <w:sz w:val="20"/>
          <w:szCs w:val="20"/>
        </w:rPr>
        <w:t>Rozsah požadovaných informací a dokladů:</w:t>
      </w:r>
      <w:bookmarkEnd w:id="12"/>
      <w:r w:rsidRPr="00C208B5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0AF41C5" w14:textId="77777777" w:rsidR="00F576B1" w:rsidRPr="00C208B5" w:rsidRDefault="000563C3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 xml:space="preserve"> </w:t>
      </w:r>
      <w:r w:rsidR="00F576B1" w:rsidRPr="00C208B5">
        <w:rPr>
          <w:rFonts w:ascii="Arial" w:hAnsi="Arial" w:cs="Arial"/>
          <w:sz w:val="20"/>
          <w:szCs w:val="20"/>
        </w:rPr>
        <w:t xml:space="preserve">předloží </w:t>
      </w:r>
      <w:r w:rsidR="0024305E" w:rsidRPr="00C208B5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="005E0712" w:rsidRPr="00C208B5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C208B5">
        <w:rPr>
          <w:rFonts w:ascii="Arial" w:hAnsi="Arial" w:cs="Arial"/>
          <w:sz w:val="20"/>
          <w:szCs w:val="20"/>
        </w:rPr>
        <w:t>, kte</w:t>
      </w:r>
      <w:r w:rsidR="005E0712" w:rsidRPr="00C208B5">
        <w:rPr>
          <w:rFonts w:ascii="Arial" w:hAnsi="Arial" w:cs="Arial"/>
          <w:sz w:val="20"/>
          <w:szCs w:val="20"/>
        </w:rPr>
        <w:t>ré</w:t>
      </w:r>
      <w:r w:rsidR="0024305E" w:rsidRPr="00C208B5">
        <w:rPr>
          <w:rFonts w:ascii="Arial" w:hAnsi="Arial" w:cs="Arial"/>
          <w:sz w:val="20"/>
          <w:szCs w:val="20"/>
        </w:rPr>
        <w:t xml:space="preserve"> se budou podílet na plnění veřejné zakázky (bez ohledu na to, zda jde o zaměstnance </w:t>
      </w: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>e</w:t>
      </w:r>
      <w:r w:rsidR="0024305E" w:rsidRPr="00C208B5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C208B5">
        <w:rPr>
          <w:rFonts w:ascii="Arial" w:hAnsi="Arial" w:cs="Arial"/>
          <w:sz w:val="20"/>
          <w:szCs w:val="20"/>
        </w:rPr>
        <w:t>dodavateli</w:t>
      </w:r>
      <w:r w:rsidR="0024305E" w:rsidRPr="00C208B5">
        <w:rPr>
          <w:rFonts w:ascii="Arial" w:hAnsi="Arial" w:cs="Arial"/>
          <w:sz w:val="20"/>
          <w:szCs w:val="20"/>
        </w:rPr>
        <w:t>) a osvědčení o vzdělání a odborné kvalifikaci osob odpovědných za poskytování příslušných služeb</w:t>
      </w:r>
      <w:r w:rsidR="00497CE8" w:rsidRPr="00C208B5">
        <w:rPr>
          <w:rFonts w:ascii="Arial" w:hAnsi="Arial" w:cs="Arial"/>
          <w:sz w:val="20"/>
          <w:szCs w:val="20"/>
        </w:rPr>
        <w:t xml:space="preserve"> </w:t>
      </w:r>
      <w:r w:rsidR="00360FCE" w:rsidRPr="00C208B5">
        <w:rPr>
          <w:rFonts w:ascii="Arial" w:hAnsi="Arial" w:cs="Arial"/>
          <w:sz w:val="20"/>
          <w:szCs w:val="20"/>
        </w:rPr>
        <w:t>dle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180E92" w:rsidRPr="00180E92">
        <w:rPr>
          <w:rFonts w:ascii="Arial" w:hAnsi="Arial" w:cs="Arial"/>
          <w:sz w:val="20"/>
          <w:szCs w:val="20"/>
        </w:rPr>
        <w:t>§ 79 odst. 2 písm. c) a d)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ZZVZ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497CE8" w:rsidRPr="00C208B5">
        <w:rPr>
          <w:rFonts w:ascii="Arial" w:hAnsi="Arial" w:cs="Arial"/>
          <w:sz w:val="20"/>
          <w:szCs w:val="20"/>
        </w:rPr>
        <w:t xml:space="preserve">(dále jen </w:t>
      </w:r>
      <w:r w:rsidR="00511746" w:rsidRPr="00C208B5">
        <w:rPr>
          <w:rFonts w:ascii="Arial" w:hAnsi="Arial" w:cs="Arial"/>
          <w:sz w:val="20"/>
          <w:szCs w:val="20"/>
        </w:rPr>
        <w:t>„</w:t>
      </w:r>
      <w:r w:rsidR="00497CE8" w:rsidRPr="00C208B5">
        <w:rPr>
          <w:rFonts w:ascii="Arial" w:hAnsi="Arial" w:cs="Arial"/>
          <w:b/>
          <w:sz w:val="20"/>
          <w:szCs w:val="20"/>
        </w:rPr>
        <w:t>realizační tým</w:t>
      </w:r>
      <w:r w:rsidR="00511746" w:rsidRPr="00C208B5">
        <w:rPr>
          <w:rFonts w:ascii="Arial" w:hAnsi="Arial" w:cs="Arial"/>
          <w:sz w:val="20"/>
          <w:szCs w:val="20"/>
        </w:rPr>
        <w:t>“</w:t>
      </w:r>
      <w:r w:rsidR="00497CE8" w:rsidRPr="00C208B5">
        <w:rPr>
          <w:rFonts w:ascii="Arial" w:hAnsi="Arial" w:cs="Arial"/>
          <w:sz w:val="20"/>
          <w:szCs w:val="20"/>
        </w:rPr>
        <w:t>)</w:t>
      </w:r>
      <w:r w:rsidR="00F576B1" w:rsidRPr="00C208B5">
        <w:rPr>
          <w:rFonts w:ascii="Arial" w:hAnsi="Arial" w:cs="Arial"/>
          <w:sz w:val="20"/>
          <w:szCs w:val="20"/>
        </w:rPr>
        <w:t>.</w:t>
      </w:r>
    </w:p>
    <w:p w14:paraId="0E7B040D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>Způsob prokázání splnění tohoto kvalifikačního předpokladu:</w:t>
      </w:r>
    </w:p>
    <w:p w14:paraId="20572657" w14:textId="77777777" w:rsidR="00F576B1" w:rsidRPr="00C208B5" w:rsidRDefault="00B30EF1" w:rsidP="00F576B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C208B5">
        <w:rPr>
          <w:rFonts w:ascii="Arial" w:hAnsi="Arial" w:cs="Arial"/>
          <w:color w:val="000000"/>
          <w:sz w:val="20"/>
          <w:szCs w:val="20"/>
        </w:rPr>
        <w:t xml:space="preserve">Dodavatel prokáže splnění 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, pokud </w:t>
      </w:r>
      <w:r w:rsidRPr="00C208B5">
        <w:rPr>
          <w:rFonts w:ascii="Arial" w:hAnsi="Arial" w:cs="Arial"/>
          <w:color w:val="000000"/>
          <w:sz w:val="20"/>
          <w:szCs w:val="20"/>
          <w:u w:val="single"/>
        </w:rPr>
        <w:t>předloží kopie osvědčení o vzdělání a odborné kvalifikaci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 členů realizačního týmu, 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kte</w:t>
      </w:r>
      <w:r w:rsidR="00C07A26" w:rsidRPr="00C208B5">
        <w:rPr>
          <w:rFonts w:ascii="Arial" w:hAnsi="Arial" w:cs="Arial"/>
          <w:color w:val="000000"/>
          <w:sz w:val="20"/>
          <w:szCs w:val="20"/>
        </w:rPr>
        <w:t>ří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 xml:space="preserve"> </w:t>
      </w:r>
      <w:r w:rsidR="00BE3A91" w:rsidRPr="00C208B5">
        <w:rPr>
          <w:rFonts w:ascii="Arial" w:hAnsi="Arial" w:cs="Arial"/>
          <w:color w:val="000000"/>
          <w:sz w:val="20"/>
          <w:szCs w:val="20"/>
        </w:rPr>
        <w:t>budou v rámci poskytování služeb zastávat níže vyjmenované role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.</w:t>
      </w:r>
    </w:p>
    <w:p w14:paraId="4A669340" w14:textId="77777777" w:rsidR="00F576B1" w:rsidRPr="00C208B5" w:rsidRDefault="00F576B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prokáže splnění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sz w:val="20"/>
          <w:szCs w:val="20"/>
        </w:rPr>
        <w:t xml:space="preserve"> předložením osvědčení o vzdělání a odborné kvalifikaci dle </w:t>
      </w:r>
      <w:r w:rsidR="009E5D80" w:rsidRPr="00C208B5">
        <w:rPr>
          <w:rFonts w:ascii="Arial" w:hAnsi="Arial" w:cs="Arial"/>
          <w:sz w:val="20"/>
          <w:szCs w:val="20"/>
        </w:rPr>
        <w:t xml:space="preserve">níže </w:t>
      </w:r>
      <w:r w:rsidRPr="00C208B5">
        <w:rPr>
          <w:rFonts w:ascii="Arial" w:hAnsi="Arial" w:cs="Arial"/>
          <w:sz w:val="20"/>
          <w:szCs w:val="20"/>
        </w:rPr>
        <w:t xml:space="preserve">vymezené úrovně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kvalifikace.</w:t>
      </w:r>
    </w:p>
    <w:p w14:paraId="5C2BC834" w14:textId="77777777" w:rsidR="00F576B1" w:rsidRPr="00C208B5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C208B5">
        <w:rPr>
          <w:color w:val="000000"/>
        </w:rPr>
        <w:t xml:space="preserve">V souvislosti s těmito požadavky </w:t>
      </w:r>
      <w:r w:rsidR="006B7B8C">
        <w:rPr>
          <w:color w:val="000000"/>
        </w:rPr>
        <w:t xml:space="preserve">zadavatele </w:t>
      </w:r>
      <w:r w:rsidRPr="00C208B5">
        <w:rPr>
          <w:color w:val="000000"/>
        </w:rPr>
        <w:t xml:space="preserve">předloží dodavatel za každého požadovaného člena </w:t>
      </w:r>
      <w:r w:rsidR="00497CE8" w:rsidRPr="00C208B5">
        <w:rPr>
          <w:color w:val="000000"/>
        </w:rPr>
        <w:t xml:space="preserve">realizačního </w:t>
      </w:r>
      <w:r w:rsidRPr="00C208B5">
        <w:rPr>
          <w:color w:val="000000"/>
        </w:rPr>
        <w:t xml:space="preserve">týmu </w:t>
      </w:r>
      <w:r w:rsidRPr="00C208B5">
        <w:rPr>
          <w:color w:val="000000"/>
          <w:u w:val="single"/>
        </w:rPr>
        <w:t>následující dokumenty</w:t>
      </w:r>
      <w:r w:rsidRPr="00C208B5">
        <w:rPr>
          <w:color w:val="000000"/>
        </w:rPr>
        <w:t>:</w:t>
      </w:r>
    </w:p>
    <w:p w14:paraId="16AC5772" w14:textId="77777777" w:rsidR="00497BA1" w:rsidRPr="00C208B5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doklad </w:t>
      </w:r>
      <w:r w:rsidR="00F576B1" w:rsidRPr="00C208B5">
        <w:rPr>
          <w:b w:val="0"/>
        </w:rPr>
        <w:t>o dosaženém vzdělání</w:t>
      </w:r>
      <w:r w:rsidR="001672AD" w:rsidRPr="00C208B5">
        <w:rPr>
          <w:b w:val="0"/>
        </w:rPr>
        <w:t xml:space="preserve"> a osvědčení/certifikáty, jsou-li vyžadovány;</w:t>
      </w:r>
    </w:p>
    <w:p w14:paraId="6CA3811C" w14:textId="77777777" w:rsidR="00F576B1" w:rsidRPr="00C208B5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zpracovaný </w:t>
      </w:r>
      <w:r w:rsidRPr="00C208B5">
        <w:t xml:space="preserve">strukturovaný </w:t>
      </w:r>
      <w:r w:rsidRPr="00C208B5">
        <w:rPr>
          <w:u w:val="single"/>
        </w:rPr>
        <w:t>podepsaný</w:t>
      </w:r>
      <w:r w:rsidRPr="00C208B5">
        <w:t xml:space="preserve"> profesní životopis, např. v evropském formátu „</w:t>
      </w:r>
      <w:proofErr w:type="spellStart"/>
      <w:r w:rsidRPr="00C208B5">
        <w:t>Europass</w:t>
      </w:r>
      <w:proofErr w:type="spellEnd"/>
      <w:r w:rsidRPr="00C208B5">
        <w:t>“</w:t>
      </w:r>
      <w:r w:rsidR="00F5705D" w:rsidRPr="00C208B5">
        <w:t xml:space="preserve"> </w:t>
      </w:r>
      <w:r w:rsidR="00F5705D" w:rsidRPr="00C208B5">
        <w:rPr>
          <w:b w:val="0"/>
        </w:rPr>
        <w:t xml:space="preserve">nebo </w:t>
      </w:r>
      <w:r w:rsidR="00761394" w:rsidRPr="00C208B5">
        <w:rPr>
          <w:b w:val="0"/>
        </w:rPr>
        <w:t>obdobném</w:t>
      </w:r>
      <w:r w:rsidRPr="00C208B5">
        <w:t xml:space="preserve">, </w:t>
      </w:r>
      <w:r w:rsidR="00F5705D" w:rsidRPr="00C208B5">
        <w:rPr>
          <w:b w:val="0"/>
        </w:rPr>
        <w:t xml:space="preserve">strukturovaný </w:t>
      </w:r>
      <w:r w:rsidRPr="00C208B5">
        <w:rPr>
          <w:b w:val="0"/>
        </w:rPr>
        <w:t xml:space="preserve">profesní životopis </w:t>
      </w:r>
      <w:r w:rsidR="00F5705D" w:rsidRPr="00C208B5">
        <w:rPr>
          <w:b w:val="0"/>
        </w:rPr>
        <w:t>musí obsahovat minimálně následující údaje</w:t>
      </w:r>
      <w:r w:rsidRPr="00C208B5">
        <w:rPr>
          <w:b w:val="0"/>
        </w:rPr>
        <w:t>:</w:t>
      </w:r>
    </w:p>
    <w:p w14:paraId="579D011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jméno a příjmení osoby,</w:t>
      </w:r>
    </w:p>
    <w:p w14:paraId="3D3EA04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označení pozice v </w:t>
      </w:r>
      <w:r w:rsidR="00F5705D" w:rsidRPr="00C208B5">
        <w:rPr>
          <w:rFonts w:ascii="Arial" w:hAnsi="Arial" w:cs="Arial"/>
          <w:sz w:val="20"/>
          <w:szCs w:val="20"/>
        </w:rPr>
        <w:t xml:space="preserve">realizačním </w:t>
      </w:r>
      <w:r w:rsidRPr="00C208B5">
        <w:rPr>
          <w:rFonts w:ascii="Arial" w:hAnsi="Arial" w:cs="Arial"/>
          <w:sz w:val="20"/>
          <w:szCs w:val="20"/>
        </w:rPr>
        <w:t>týmu,</w:t>
      </w:r>
    </w:p>
    <w:p w14:paraId="26967E22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C208B5">
        <w:rPr>
          <w:rFonts w:ascii="Arial" w:hAnsi="Arial" w:cs="Arial"/>
          <w:sz w:val="20"/>
          <w:szCs w:val="20"/>
        </w:rPr>
        <w:t xml:space="preserve">vysoké školy </w:t>
      </w:r>
      <w:r w:rsidRPr="00C208B5">
        <w:rPr>
          <w:rFonts w:ascii="Arial" w:hAnsi="Arial" w:cs="Arial"/>
          <w:sz w:val="20"/>
          <w:szCs w:val="20"/>
        </w:rPr>
        <w:t xml:space="preserve">– instituce, </w:t>
      </w:r>
      <w:r w:rsidR="001672AD" w:rsidRPr="00C208B5">
        <w:rPr>
          <w:rFonts w:ascii="Arial" w:hAnsi="Arial" w:cs="Arial"/>
          <w:sz w:val="20"/>
          <w:szCs w:val="20"/>
        </w:rPr>
        <w:t xml:space="preserve">údaje o dosažené </w:t>
      </w:r>
      <w:r w:rsidRPr="00C208B5">
        <w:rPr>
          <w:rFonts w:ascii="Arial" w:hAnsi="Arial" w:cs="Arial"/>
          <w:sz w:val="20"/>
          <w:szCs w:val="20"/>
        </w:rPr>
        <w:t>certifik</w:t>
      </w:r>
      <w:r w:rsidR="00497BA1" w:rsidRPr="00C208B5">
        <w:rPr>
          <w:rFonts w:ascii="Arial" w:hAnsi="Arial" w:cs="Arial"/>
          <w:sz w:val="20"/>
          <w:szCs w:val="20"/>
        </w:rPr>
        <w:t>a</w:t>
      </w:r>
      <w:r w:rsidR="001672AD" w:rsidRPr="00C208B5">
        <w:rPr>
          <w:rFonts w:ascii="Arial" w:hAnsi="Arial" w:cs="Arial"/>
          <w:sz w:val="20"/>
          <w:szCs w:val="20"/>
        </w:rPr>
        <w:t>ci</w:t>
      </w:r>
      <w:r w:rsidRPr="00C208B5">
        <w:rPr>
          <w:rFonts w:ascii="Arial" w:hAnsi="Arial" w:cs="Arial"/>
          <w:sz w:val="20"/>
          <w:szCs w:val="20"/>
        </w:rPr>
        <w:t>,</w:t>
      </w:r>
    </w:p>
    <w:p w14:paraId="7671B1BE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C208B5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C208B5">
        <w:rPr>
          <w:rFonts w:ascii="Arial" w:hAnsi="Arial" w:cs="Arial"/>
          <w:sz w:val="20"/>
          <w:szCs w:val="20"/>
        </w:rPr>
        <w:t>,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</w:p>
    <w:p w14:paraId="02BCCC99" w14:textId="77777777" w:rsidR="00B30EF1" w:rsidRPr="00C208B5" w:rsidRDefault="00B30EF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C208B5">
        <w:rPr>
          <w:rFonts w:ascii="Arial" w:hAnsi="Arial" w:cs="Arial"/>
          <w:sz w:val="20"/>
          <w:szCs w:val="20"/>
        </w:rPr>
        <w:t xml:space="preserve">spočívajících v </w:t>
      </w:r>
      <w:r w:rsidRPr="00C208B5">
        <w:rPr>
          <w:rFonts w:ascii="Arial" w:hAnsi="Arial" w:cs="Arial"/>
          <w:sz w:val="20"/>
          <w:szCs w:val="20"/>
        </w:rPr>
        <w:t>realizaci služeb obdobných předmětu plnění této veřejné zakázky, na jejichž plnění se osoba podílela, včetně uvedení pozice, kterou člen týmu při plnění projektů zastával</w:t>
      </w:r>
      <w:r w:rsidR="001672AD" w:rsidRPr="00C208B5">
        <w:rPr>
          <w:rFonts w:ascii="Arial" w:hAnsi="Arial" w:cs="Arial"/>
          <w:sz w:val="20"/>
          <w:szCs w:val="20"/>
        </w:rPr>
        <w:t>;</w:t>
      </w:r>
    </w:p>
    <w:p w14:paraId="2001C5C0" w14:textId="77777777" w:rsidR="00DD4D49" w:rsidRPr="00C208B5" w:rsidRDefault="00DD4D49" w:rsidP="00DD4D49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>čestné prohlášení, že se příslušný člen týmu bude přímo podílet na plnění veřejné zakázky</w:t>
      </w:r>
      <w:r w:rsidR="001672AD" w:rsidRPr="00C208B5">
        <w:rPr>
          <w:b w:val="0"/>
        </w:rPr>
        <w:t>;</w:t>
      </w:r>
    </w:p>
    <w:p w14:paraId="2A16231C" w14:textId="77777777" w:rsidR="004B6EA9" w:rsidRDefault="00F576B1" w:rsidP="00BB0F95">
      <w:pPr>
        <w:pStyle w:val="Textodstavce"/>
        <w:spacing w:before="240" w:after="0" w:line="280" w:lineRule="atLeast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Dodavatel v nabídce </w:t>
      </w:r>
      <w:r w:rsidR="00C14F65" w:rsidRPr="00C208B5">
        <w:rPr>
          <w:rFonts w:ascii="Arial" w:hAnsi="Arial" w:cs="Arial"/>
          <w:b/>
          <w:sz w:val="20"/>
          <w:szCs w:val="20"/>
        </w:rPr>
        <w:t xml:space="preserve">dále předloží </w:t>
      </w:r>
      <w:r w:rsidRPr="00C208B5">
        <w:rPr>
          <w:rFonts w:ascii="Arial" w:hAnsi="Arial" w:cs="Arial"/>
          <w:b/>
          <w:sz w:val="20"/>
          <w:szCs w:val="20"/>
        </w:rPr>
        <w:t xml:space="preserve">organizační schéma – strukturu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 xml:space="preserve">týmu spolu s uvedením osob. U každé osoby uvede jméno a příjmení a její zařazení v rámci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>týmu a dále agendu, které se bude věnovat vzhledem k získaným zkušenostem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 (tj. stručný popis funkce člena týmu na plnění zakázky s vymezením úkolů k plnění)</w:t>
      </w:r>
      <w:r w:rsidRPr="00C208B5">
        <w:rPr>
          <w:rFonts w:ascii="Arial" w:hAnsi="Arial" w:cs="Arial"/>
          <w:b/>
          <w:sz w:val="20"/>
          <w:szCs w:val="20"/>
        </w:rPr>
        <w:t xml:space="preserve">. </w:t>
      </w:r>
      <w:r w:rsidR="00A27A81" w:rsidRPr="00C208B5">
        <w:rPr>
          <w:rFonts w:ascii="Arial" w:hAnsi="Arial" w:cs="Arial"/>
          <w:b/>
          <w:sz w:val="20"/>
          <w:szCs w:val="20"/>
        </w:rPr>
        <w:t>U každé osoby zařazené v rámci realizačního týmu dodavatel uvede, zda tato osoba ovládá český jazyk alespoň  na komunikativní úrovni, nebo zda bude komunikace s touto osobou zajišťována za využití překladatele</w:t>
      </w:r>
      <w:r w:rsidR="00A27A81" w:rsidRPr="00C208B5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="007D339E">
        <w:rPr>
          <w:rFonts w:ascii="Arial" w:hAnsi="Arial" w:cs="Arial"/>
          <w:b/>
          <w:sz w:val="20"/>
          <w:szCs w:val="20"/>
        </w:rPr>
        <w:t>.</w:t>
      </w:r>
      <w:r w:rsidR="00A27A81" w:rsidRPr="00C208B5">
        <w:rPr>
          <w:rFonts w:ascii="Arial" w:hAnsi="Arial" w:cs="Arial"/>
          <w:b/>
          <w:sz w:val="20"/>
          <w:szCs w:val="20"/>
        </w:rPr>
        <w:t xml:space="preserve"> </w:t>
      </w:r>
    </w:p>
    <w:p w14:paraId="10DF22F9" w14:textId="2E4DAA23" w:rsidR="00BB0F95" w:rsidRPr="00C208B5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lastRenderedPageBreak/>
        <w:t>Vymezení minimální úrovně tohoto kvalifikačního předpokladu odpovídající druhu, rozsahu a složitosti předmětu plnění veřejné zakázky:</w:t>
      </w:r>
    </w:p>
    <w:p w14:paraId="5B4D74B6" w14:textId="77777777" w:rsidR="00BB0F95" w:rsidRPr="00C208B5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583442E" w14:textId="43BD6956" w:rsidR="00E37D9F" w:rsidRPr="007604B7" w:rsidRDefault="00BB0F95" w:rsidP="002C4B0A">
      <w:p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splňuje </w:t>
      </w:r>
      <w:r w:rsidR="006B7B8C">
        <w:rPr>
          <w:rFonts w:ascii="Arial" w:hAnsi="Arial" w:cs="Arial"/>
          <w:color w:val="000000"/>
          <w:sz w:val="20"/>
          <w:szCs w:val="20"/>
        </w:rPr>
        <w:t>to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 </w:t>
      </w:r>
      <w:r w:rsidR="006B7B8C">
        <w:rPr>
          <w:rFonts w:ascii="Arial" w:hAnsi="Arial" w:cs="Arial"/>
          <w:color w:val="000000"/>
          <w:sz w:val="20"/>
          <w:szCs w:val="20"/>
        </w:rPr>
        <w:t>kritérium technické kvalifikace</w:t>
      </w:r>
      <w:r w:rsidRPr="00C208B5">
        <w:rPr>
          <w:rFonts w:ascii="Arial" w:hAnsi="Arial" w:cs="Arial"/>
          <w:sz w:val="20"/>
          <w:szCs w:val="20"/>
        </w:rPr>
        <w:t xml:space="preserve">, pokud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má k dispozici </w:t>
      </w:r>
      <w:r w:rsidR="00F5705D" w:rsidRPr="00C208B5">
        <w:rPr>
          <w:rFonts w:ascii="Arial" w:hAnsi="Arial" w:cs="Arial"/>
          <w:bCs/>
          <w:sz w:val="20"/>
          <w:szCs w:val="20"/>
          <w:u w:val="single"/>
        </w:rPr>
        <w:t xml:space="preserve">realizační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tým složený </w:t>
      </w:r>
      <w:r w:rsidR="00654588" w:rsidRPr="00C208B5">
        <w:rPr>
          <w:rFonts w:ascii="Arial" w:hAnsi="Arial" w:cs="Arial"/>
          <w:bCs/>
          <w:sz w:val="20"/>
          <w:szCs w:val="20"/>
          <w:u w:val="single"/>
        </w:rPr>
        <w:t xml:space="preserve">minimálně </w:t>
      </w:r>
      <w:r w:rsidRPr="00C208B5">
        <w:rPr>
          <w:rFonts w:ascii="Arial" w:hAnsi="Arial" w:cs="Arial"/>
          <w:bCs/>
          <w:sz w:val="20"/>
          <w:szCs w:val="20"/>
          <w:u w:val="single"/>
        </w:rPr>
        <w:t>z</w:t>
      </w:r>
      <w:r w:rsidR="00C66807">
        <w:rPr>
          <w:rFonts w:ascii="Arial" w:hAnsi="Arial" w:cs="Arial"/>
          <w:bCs/>
          <w:sz w:val="20"/>
          <w:szCs w:val="20"/>
          <w:u w:val="single"/>
        </w:rPr>
        <w:t>e</w:t>
      </w:r>
      <w:r w:rsidR="00873CFF" w:rsidRPr="00C208B5">
        <w:rPr>
          <w:rFonts w:ascii="Arial" w:hAnsi="Arial" w:cs="Arial"/>
          <w:bCs/>
          <w:sz w:val="20"/>
          <w:szCs w:val="20"/>
          <w:u w:val="single"/>
        </w:rPr>
        <w:t> </w:t>
      </w:r>
      <w:r w:rsidR="00D75568">
        <w:rPr>
          <w:rFonts w:ascii="Arial" w:hAnsi="Arial" w:cs="Arial"/>
          <w:bCs/>
          <w:sz w:val="20"/>
          <w:szCs w:val="20"/>
          <w:u w:val="single"/>
        </w:rPr>
        <w:t>37</w:t>
      </w:r>
      <w:r w:rsidR="00D1788A" w:rsidRPr="00C208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osob</w:t>
      </w:r>
      <w:r w:rsidRPr="00C208B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v následujícím složení</w:t>
      </w:r>
      <w:r w:rsidRPr="00C208B5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(bez ohledu na to, zda se jedná o zaměstnance dodavatele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nebo osoby v jiném vztahu k dodavateli)</w:t>
      </w:r>
      <w:r w:rsidR="000A474C" w:rsidRPr="007D339E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a splňující níže uvedené předpoklady:</w:t>
      </w:r>
    </w:p>
    <w:p w14:paraId="57DB7F49" w14:textId="28364E24" w:rsidR="00FC0969" w:rsidRPr="008F03D1" w:rsidRDefault="005602D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Ředitel týmu systémové integrace</w:t>
      </w:r>
      <w:r w:rsidR="004B6EA9">
        <w:rPr>
          <w:rFonts w:ascii="Arial" w:hAnsi="Arial" w:cs="Arial"/>
          <w:b/>
          <w:sz w:val="20"/>
          <w:szCs w:val="20"/>
          <w:u w:val="single"/>
        </w:rPr>
        <w:t xml:space="preserve"> (2 osoby)</w:t>
      </w:r>
      <w:r w:rsidR="000A474C"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1AAF06E9" w14:textId="77777777" w:rsidR="000A474C" w:rsidRPr="009C2FF9" w:rsidRDefault="000A474C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3A390D" w:rsidRPr="009C2FF9">
        <w:rPr>
          <w:rFonts w:ascii="Arial" w:hAnsi="Arial" w:cs="Arial"/>
          <w:sz w:val="20"/>
          <w:szCs w:val="20"/>
        </w:rPr>
        <w:t xml:space="preserve"> druhého stupně</w:t>
      </w:r>
      <w:r w:rsidRPr="009C2FF9">
        <w:rPr>
          <w:rFonts w:ascii="Arial" w:hAnsi="Arial" w:cs="Arial"/>
          <w:sz w:val="20"/>
          <w:szCs w:val="20"/>
        </w:rPr>
        <w:t>;</w:t>
      </w:r>
    </w:p>
    <w:p w14:paraId="47A8E7FE" w14:textId="77777777" w:rsidR="000A474C" w:rsidRPr="009C2FF9" w:rsidRDefault="000A474C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7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</w:t>
      </w:r>
      <w:r w:rsidR="0081736E" w:rsidRPr="009C2FF9">
        <w:rPr>
          <w:rFonts w:ascii="Arial" w:hAnsi="Arial" w:cs="Arial"/>
          <w:bCs/>
          <w:sz w:val="20"/>
          <w:szCs w:val="20"/>
        </w:rPr>
        <w:t>ICT</w:t>
      </w:r>
      <w:r w:rsidR="00E37D9F" w:rsidRPr="009C2FF9">
        <w:rPr>
          <w:rFonts w:ascii="Arial" w:hAnsi="Arial" w:cs="Arial"/>
          <w:bCs/>
          <w:sz w:val="20"/>
          <w:szCs w:val="20"/>
        </w:rPr>
        <w:t xml:space="preserve"> (informační systémy i informační technologie)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, z toho 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5 let 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na pozici </w:t>
      </w:r>
      <w:r w:rsidR="002646A0" w:rsidRPr="009C2FF9">
        <w:rPr>
          <w:rFonts w:ascii="Arial" w:hAnsi="Arial" w:cs="Arial"/>
          <w:bCs/>
          <w:sz w:val="20"/>
          <w:szCs w:val="20"/>
        </w:rPr>
        <w:t>vedoucího systémového integrátora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nebo obdobné vedoucí pozici</w:t>
      </w:r>
      <w:r w:rsidR="00537E43" w:rsidRPr="009C2FF9">
        <w:rPr>
          <w:rFonts w:ascii="Arial" w:hAnsi="Arial" w:cs="Arial"/>
          <w:bCs/>
          <w:sz w:val="20"/>
          <w:szCs w:val="20"/>
        </w:rPr>
        <w:t>,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v rámci které řídil </w:t>
      </w:r>
      <w:r w:rsidR="002646A0" w:rsidRPr="009C2FF9">
        <w:rPr>
          <w:rFonts w:ascii="Arial" w:hAnsi="Arial" w:cs="Arial"/>
          <w:bCs/>
          <w:sz w:val="20"/>
          <w:szCs w:val="20"/>
        </w:rPr>
        <w:t xml:space="preserve">systémovou integraci </w:t>
      </w:r>
      <w:r w:rsidR="0081736E" w:rsidRPr="009C2FF9">
        <w:rPr>
          <w:rFonts w:ascii="Arial" w:hAnsi="Arial" w:cs="Arial"/>
          <w:bCs/>
          <w:sz w:val="20"/>
          <w:szCs w:val="20"/>
        </w:rPr>
        <w:t>ICT projekt</w:t>
      </w:r>
      <w:r w:rsidR="002646A0" w:rsidRPr="009C2FF9">
        <w:rPr>
          <w:rFonts w:ascii="Arial" w:hAnsi="Arial" w:cs="Arial"/>
          <w:bCs/>
          <w:sz w:val="20"/>
          <w:szCs w:val="20"/>
        </w:rPr>
        <w:t>ů</w:t>
      </w:r>
      <w:r w:rsidRPr="009C2FF9">
        <w:rPr>
          <w:rFonts w:ascii="Arial" w:hAnsi="Arial" w:cs="Arial"/>
          <w:bCs/>
          <w:sz w:val="20"/>
          <w:szCs w:val="20"/>
        </w:rPr>
        <w:t>;</w:t>
      </w:r>
      <w:r w:rsidR="00966EC6" w:rsidRPr="009C2FF9">
        <w:rPr>
          <w:rFonts w:ascii="Arial" w:hAnsi="Arial" w:cs="Arial"/>
          <w:bCs/>
          <w:sz w:val="20"/>
          <w:szCs w:val="20"/>
        </w:rPr>
        <w:t xml:space="preserve"> </w:t>
      </w:r>
    </w:p>
    <w:p w14:paraId="35D8E2D3" w14:textId="5776F33F" w:rsidR="00793DEB" w:rsidRPr="009C2FF9" w:rsidRDefault="00C631A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vedoucího systémového integrátora</w:t>
      </w:r>
      <w:r w:rsidRPr="009C2FF9" w:rsidDel="00C631A3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alespoň na jak</w:t>
      </w:r>
      <w:r w:rsidR="00BB44BD" w:rsidRPr="009C2FF9">
        <w:rPr>
          <w:rFonts w:ascii="Arial" w:hAnsi="Arial" w:cs="Arial"/>
          <w:bCs/>
          <w:sz w:val="20"/>
          <w:szCs w:val="20"/>
        </w:rPr>
        <w:t>émkoliv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1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projekt</w:t>
      </w:r>
      <w:r w:rsidR="00BB44BD" w:rsidRPr="009C2FF9">
        <w:rPr>
          <w:rFonts w:ascii="Arial" w:hAnsi="Arial" w:cs="Arial"/>
          <w:bCs/>
          <w:sz w:val="20"/>
          <w:szCs w:val="20"/>
        </w:rPr>
        <w:t>u</w:t>
      </w:r>
      <w:r w:rsidR="00793DEB" w:rsidRPr="009C2FF9">
        <w:rPr>
          <w:rFonts w:ascii="Arial" w:hAnsi="Arial" w:cs="Arial"/>
          <w:bCs/>
          <w:sz w:val="20"/>
          <w:szCs w:val="20"/>
        </w:rPr>
        <w:t>,</w:t>
      </w:r>
      <w:r w:rsidR="00793DEB"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k</w:t>
      </w:r>
      <w:r w:rsidR="00793DEB" w:rsidRPr="009C2FF9">
        <w:rPr>
          <w:rFonts w:ascii="Arial" w:hAnsi="Arial" w:cs="Arial"/>
          <w:bCs/>
          <w:sz w:val="20"/>
          <w:szCs w:val="20"/>
        </w:rPr>
        <w:t>ter</w:t>
      </w:r>
      <w:r w:rsidR="00BB44BD" w:rsidRPr="009C2FF9">
        <w:rPr>
          <w:rFonts w:ascii="Arial" w:hAnsi="Arial" w:cs="Arial"/>
          <w:bCs/>
          <w:sz w:val="20"/>
          <w:szCs w:val="20"/>
        </w:rPr>
        <w:t>ý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napl</w:t>
      </w:r>
      <w:r w:rsidR="00BB44BD" w:rsidRPr="009C2FF9">
        <w:rPr>
          <w:rFonts w:ascii="Arial" w:hAnsi="Arial" w:cs="Arial"/>
          <w:bCs/>
          <w:sz w:val="20"/>
          <w:szCs w:val="20"/>
        </w:rPr>
        <w:t>n</w:t>
      </w:r>
      <w:r w:rsidR="00793DEB" w:rsidRPr="009C2FF9">
        <w:rPr>
          <w:rFonts w:ascii="Arial" w:hAnsi="Arial" w:cs="Arial"/>
          <w:bCs/>
          <w:sz w:val="20"/>
          <w:szCs w:val="20"/>
        </w:rPr>
        <w:t>í znaky „</w:t>
      </w:r>
      <w:r w:rsidR="00047B38" w:rsidRPr="008F03D1">
        <w:rPr>
          <w:rFonts w:ascii="Arial" w:hAnsi="Arial" w:cs="Arial"/>
          <w:bCs/>
          <w:sz w:val="20"/>
          <w:szCs w:val="20"/>
        </w:rPr>
        <w:t xml:space="preserve">referenční </w:t>
      </w:r>
      <w:r w:rsidR="00055F63" w:rsidRPr="008F03D1">
        <w:rPr>
          <w:rFonts w:ascii="Arial" w:hAnsi="Arial" w:cs="Arial"/>
          <w:bCs/>
          <w:sz w:val="20"/>
          <w:szCs w:val="20"/>
        </w:rPr>
        <w:t>služby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“ v oblasti </w:t>
      </w:r>
      <w:r w:rsidR="002646A0" w:rsidRPr="009C2FF9">
        <w:rPr>
          <w:rFonts w:ascii="Arial" w:hAnsi="Arial" w:cs="Arial"/>
          <w:bCs/>
          <w:sz w:val="20"/>
          <w:szCs w:val="20"/>
        </w:rPr>
        <w:t>systémové i</w:t>
      </w:r>
      <w:r w:rsidR="00047B38" w:rsidRPr="009C2FF9">
        <w:rPr>
          <w:rFonts w:ascii="Arial" w:hAnsi="Arial" w:cs="Arial"/>
          <w:bCs/>
          <w:sz w:val="20"/>
          <w:szCs w:val="20"/>
        </w:rPr>
        <w:t>nte</w:t>
      </w:r>
      <w:r w:rsidR="002646A0" w:rsidRPr="009C2FF9">
        <w:rPr>
          <w:rFonts w:ascii="Arial" w:hAnsi="Arial" w:cs="Arial"/>
          <w:bCs/>
          <w:sz w:val="20"/>
          <w:szCs w:val="20"/>
        </w:rPr>
        <w:t>grace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047B38" w:rsidRPr="009C2FF9">
        <w:rPr>
          <w:rFonts w:ascii="Arial" w:hAnsi="Arial" w:cs="Arial"/>
          <w:bCs/>
          <w:sz w:val="20"/>
          <w:szCs w:val="20"/>
        </w:rPr>
        <w:t>definované</w:t>
      </w:r>
      <w:r w:rsidR="00E90CC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výše</w:t>
      </w:r>
      <w:r w:rsidR="005D6177">
        <w:rPr>
          <w:rFonts w:ascii="Arial" w:hAnsi="Arial" w:cs="Arial"/>
          <w:bCs/>
          <w:sz w:val="20"/>
          <w:szCs w:val="20"/>
        </w:rPr>
        <w:t xml:space="preserve"> v písm. </w:t>
      </w:r>
      <w:r w:rsidR="00995350">
        <w:rPr>
          <w:rFonts w:ascii="Arial" w:hAnsi="Arial" w:cs="Arial"/>
          <w:bCs/>
          <w:sz w:val="20"/>
          <w:szCs w:val="20"/>
        </w:rPr>
        <w:t>a</w:t>
      </w:r>
      <w:r w:rsidR="005D6177">
        <w:rPr>
          <w:rFonts w:ascii="Arial" w:hAnsi="Arial" w:cs="Arial"/>
          <w:bCs/>
          <w:sz w:val="20"/>
          <w:szCs w:val="20"/>
        </w:rPr>
        <w:t>) a c)</w:t>
      </w:r>
      <w:r w:rsidR="00793DEB" w:rsidRPr="009C2FF9">
        <w:rPr>
          <w:rFonts w:ascii="Arial" w:hAnsi="Arial" w:cs="Arial"/>
          <w:bCs/>
          <w:sz w:val="20"/>
          <w:szCs w:val="20"/>
        </w:rPr>
        <w:t>;</w:t>
      </w:r>
    </w:p>
    <w:p w14:paraId="5C82938A" w14:textId="77777777" w:rsidR="000A474C" w:rsidRPr="009C2FF9" w:rsidRDefault="0081736E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</w:t>
      </w:r>
      <w:r w:rsidR="00047B38" w:rsidRPr="009C2FF9">
        <w:rPr>
          <w:rFonts w:ascii="Arial" w:hAnsi="Arial" w:cs="Arial"/>
          <w:bCs/>
          <w:sz w:val="20"/>
          <w:szCs w:val="20"/>
        </w:rPr>
        <w:t>v oblasti ICT architektury (ITIL nebo COBIT nebo obdobný certifikát)</w:t>
      </w:r>
      <w:r w:rsidR="00EA39F3" w:rsidRPr="009C2FF9">
        <w:rPr>
          <w:rFonts w:ascii="Arial" w:hAnsi="Arial" w:cs="Arial"/>
          <w:bCs/>
          <w:sz w:val="20"/>
          <w:szCs w:val="20"/>
        </w:rPr>
        <w:t>.</w:t>
      </w:r>
    </w:p>
    <w:p w14:paraId="1862FBA3" w14:textId="77777777" w:rsidR="00873CFF" w:rsidRPr="009C2FF9" w:rsidRDefault="00873CF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85C6246" w14:textId="0E29D445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9C2FF9">
        <w:rPr>
          <w:rFonts w:ascii="Arial" w:hAnsi="Arial" w:cs="Arial"/>
          <w:b/>
          <w:sz w:val="20"/>
          <w:szCs w:val="20"/>
          <w:u w:val="single"/>
        </w:rPr>
        <w:t>Enterprise</w:t>
      </w:r>
      <w:proofErr w:type="spellEnd"/>
      <w:r w:rsidRPr="009C2FF9">
        <w:rPr>
          <w:rFonts w:ascii="Arial" w:hAnsi="Arial" w:cs="Arial"/>
          <w:b/>
          <w:sz w:val="20"/>
          <w:szCs w:val="20"/>
          <w:u w:val="single"/>
        </w:rPr>
        <w:t xml:space="preserve">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(4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B32EAE6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druhého stupně technického směru;</w:t>
      </w:r>
    </w:p>
    <w:p w14:paraId="6B6A60BB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5 let praxe v oblasti ICT, z toho minimálně 3 roky na pozici systémový architekt nebo obdobné pozici</w:t>
      </w:r>
      <w:r w:rsidR="00CC7EE2" w:rsidRPr="009C2FF9">
        <w:rPr>
          <w:rFonts w:ascii="Arial" w:hAnsi="Arial" w:cs="Arial"/>
          <w:bCs/>
          <w:sz w:val="20"/>
          <w:szCs w:val="20"/>
        </w:rPr>
        <w:t>, v rámci které navrhoval aplikační architekturu;</w:t>
      </w:r>
    </w:p>
    <w:p w14:paraId="6B0DC46A" w14:textId="4E7DB018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systémového architekta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0A3518A9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</w:t>
      </w:r>
      <w:r w:rsidR="00CC7EE2" w:rsidRPr="009C2FF9">
        <w:rPr>
          <w:rFonts w:ascii="Arial" w:hAnsi="Arial" w:cs="Arial"/>
          <w:bCs/>
          <w:sz w:val="20"/>
          <w:szCs w:val="20"/>
        </w:rPr>
        <w:t xml:space="preserve">minimálně na úrovni L1 </w:t>
      </w:r>
      <w:proofErr w:type="spellStart"/>
      <w:r w:rsidR="00CC7EE2" w:rsidRPr="009C2FF9">
        <w:rPr>
          <w:rFonts w:ascii="Arial" w:hAnsi="Arial" w:cs="Arial"/>
          <w:bCs/>
          <w:sz w:val="20"/>
          <w:szCs w:val="20"/>
        </w:rPr>
        <w:t>Foundation</w:t>
      </w:r>
      <w:proofErr w:type="spellEnd"/>
      <w:r w:rsidR="00CC7EE2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nebo obdobný certifikát;</w:t>
      </w:r>
    </w:p>
    <w:p w14:paraId="31FFD281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3E3B60CD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vývojových postupů a procesů pro tvorbu aplikací; </w:t>
      </w:r>
    </w:p>
    <w:p w14:paraId="06FD6C52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CASE nástrojů (modelování procesů, UML), především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43314315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3E7466F" w14:textId="59342A5C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Business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(3 osoby):</w:t>
      </w:r>
    </w:p>
    <w:p w14:paraId="6A85E6F0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druhého stupně technického směru;</w:t>
      </w:r>
    </w:p>
    <w:p w14:paraId="2DF9847E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systémový architekt/business architekt nebo obdobné pozici, v rámci které navrhoval business architekturu; </w:t>
      </w:r>
    </w:p>
    <w:p w14:paraId="585CA08D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business architekta / business analytika nebo obdobné role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748825B3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L2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 certifikát;</w:t>
      </w:r>
    </w:p>
    <w:p w14:paraId="261B341F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architektonických modelů a SOA architektury;</w:t>
      </w:r>
    </w:p>
    <w:p w14:paraId="7CAB58E8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547EBFB4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CASE nástrojů (modelování procesů, UML), především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1D8D4D4F" w14:textId="77777777" w:rsidR="00657662" w:rsidRPr="009C2FF9" w:rsidRDefault="00CC7EE2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>komunikační a prezentační schopnosti směrem k vedoucím a věcně odborným pracovníkům</w:t>
      </w:r>
    </w:p>
    <w:p w14:paraId="50DB9F46" w14:textId="77777777" w:rsidR="00657662" w:rsidRPr="009C2FF9" w:rsidRDefault="00657662" w:rsidP="0090252D">
      <w:pPr>
        <w:spacing w:line="280" w:lineRule="atLeast"/>
        <w:ind w:left="19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7A1686" w14:textId="1D93B6BE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Architekt IT infrastruktury</w:t>
      </w:r>
    </w:p>
    <w:p w14:paraId="2ABEE135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 technického směru;</w:t>
      </w:r>
    </w:p>
    <w:p w14:paraId="77D26F83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5 let praxe v oblasti ICT, z toho minimálně 3 roky na pozici systémový architekt nebo obdobné pozici, v rámci které navrhoval systémovou architekturu; </w:t>
      </w:r>
    </w:p>
    <w:p w14:paraId="5F0CFCCF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zkušenost v pozici infrastrukturního architekta nebo obdobné roli alespoň na jakémkoliv 1 projektu,</w:t>
      </w:r>
      <w:r w:rsidRPr="009C2FF9" w:rsidDel="003140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který naplní znaky „referenční služby“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>y)</w:t>
      </w:r>
      <w:r w:rsidRPr="009C2FF9">
        <w:rPr>
          <w:rFonts w:ascii="Arial" w:hAnsi="Arial" w:cs="Arial"/>
          <w:sz w:val="20"/>
          <w:szCs w:val="20"/>
        </w:rPr>
        <w:t xml:space="preserve"> definované výše;</w:t>
      </w:r>
    </w:p>
    <w:p w14:paraId="104B73BC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certifikát TOGAF minimálně na úrovni L1 </w:t>
      </w:r>
      <w:proofErr w:type="spellStart"/>
      <w:r w:rsidRPr="009C2FF9">
        <w:rPr>
          <w:rFonts w:ascii="Arial" w:hAnsi="Arial" w:cs="Arial"/>
          <w:sz w:val="20"/>
          <w:szCs w:val="20"/>
        </w:rPr>
        <w:t>Foundation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nebo obdobný certifikát.</w:t>
      </w:r>
    </w:p>
    <w:p w14:paraId="39A3A14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znalost architektonických modelů a SOA architektury;</w:t>
      </w:r>
    </w:p>
    <w:p w14:paraId="556FF50B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znalost CASE nástrojů (modelování procesů, UML), především </w:t>
      </w:r>
      <w:proofErr w:type="spellStart"/>
      <w:r w:rsidRPr="009C2FF9">
        <w:rPr>
          <w:rFonts w:ascii="Arial" w:hAnsi="Arial" w:cs="Arial"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Architect</w:t>
      </w:r>
      <w:proofErr w:type="spellEnd"/>
    </w:p>
    <w:p w14:paraId="43187A51" w14:textId="77777777" w:rsidR="00657662" w:rsidRPr="009C2FF9" w:rsidRDefault="00657662" w:rsidP="0090252D">
      <w:pPr>
        <w:pStyle w:val="Odstavecseseznamem"/>
        <w:spacing w:before="240" w:line="280" w:lineRule="atLeast"/>
        <w:ind w:left="851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D194EAB" w14:textId="47AF03A6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Architekt kybernetické bezpečnosti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(4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6EEBB668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druhého stupně technického směru;</w:t>
      </w:r>
    </w:p>
    <w:p w14:paraId="63C1AE2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5 let praxe v oblasti ICT, z toho minimálně 3 roky na pozici systémový architekt nebo obdobné pozici, v rámci které navrhoval systémovou architekturu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8426662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65E8622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zákona o kybernetické bezpečnosti včetně příslušných vyhlášek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334C9999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CAD54D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začlenění řízení rizik do architektury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09D19F8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uplatňování principů návrhu architektury a bezpečnostních prvků informačních systémů se zohledněním požadavků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65FA12B6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analýz rizik a analýz zranitelností informačních a komunikačních systémů, stejně jako znalosti metodik tvorby bezpečnostních analýz a návrhů procesních opatření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5ACC53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návrhem opatření v oblasti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0173E9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přehled z oblasti aktuálních technologických trendů a technologií v o</w:t>
      </w:r>
      <w:r w:rsidR="005C2105" w:rsidRPr="009C2FF9">
        <w:rPr>
          <w:rFonts w:ascii="Arial" w:hAnsi="Arial" w:cs="Arial"/>
          <w:bCs/>
          <w:sz w:val="20"/>
          <w:szCs w:val="20"/>
        </w:rPr>
        <w:t>blasti kybernetické bezpečnosti;</w:t>
      </w:r>
    </w:p>
    <w:p w14:paraId="66C96F70" w14:textId="0BBE203B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v pozici architekta </w:t>
      </w:r>
      <w:r w:rsidR="007F57E0">
        <w:rPr>
          <w:rFonts w:ascii="Arial" w:hAnsi="Arial" w:cs="Arial"/>
          <w:bCs/>
          <w:sz w:val="20"/>
          <w:szCs w:val="20"/>
        </w:rPr>
        <w:t>kybernetické bezpečnosti</w:t>
      </w:r>
      <w:r w:rsidR="00582E73">
        <w:rPr>
          <w:rFonts w:ascii="Arial" w:hAnsi="Arial" w:cs="Arial"/>
          <w:bCs/>
          <w:sz w:val="20"/>
          <w:szCs w:val="20"/>
        </w:rPr>
        <w:t xml:space="preserve"> nebo obdobné role</w:t>
      </w:r>
      <w:r w:rsidRPr="009C2FF9">
        <w:rPr>
          <w:rFonts w:ascii="Arial" w:hAnsi="Arial" w:cs="Arial"/>
          <w:bCs/>
          <w:sz w:val="20"/>
          <w:szCs w:val="20"/>
        </w:rPr>
        <w:t xml:space="preserve"> na</w:t>
      </w:r>
      <w:r w:rsidR="003E0B69">
        <w:rPr>
          <w:rFonts w:ascii="Arial" w:hAnsi="Arial" w:cs="Arial"/>
          <w:bCs/>
          <w:sz w:val="20"/>
          <w:szCs w:val="20"/>
        </w:rPr>
        <w:t xml:space="preserve"> jak</w:t>
      </w:r>
      <w:r w:rsidR="00582E73">
        <w:rPr>
          <w:rFonts w:ascii="Arial" w:hAnsi="Arial" w:cs="Arial"/>
          <w:bCs/>
          <w:sz w:val="20"/>
          <w:szCs w:val="20"/>
        </w:rPr>
        <w:t>é</w:t>
      </w:r>
      <w:r w:rsidR="003E0B69">
        <w:rPr>
          <w:rFonts w:ascii="Arial" w:hAnsi="Arial" w:cs="Arial"/>
          <w:bCs/>
          <w:sz w:val="20"/>
          <w:szCs w:val="20"/>
        </w:rPr>
        <w:t>mkoli 1</w:t>
      </w:r>
      <w:r w:rsidRPr="009C2FF9">
        <w:rPr>
          <w:rFonts w:ascii="Arial" w:hAnsi="Arial" w:cs="Arial"/>
          <w:bCs/>
          <w:sz w:val="20"/>
          <w:szCs w:val="20"/>
        </w:rPr>
        <w:t xml:space="preserve"> </w:t>
      </w:r>
      <w:r w:rsidR="003E0B69" w:rsidRPr="009C2FF9">
        <w:rPr>
          <w:rFonts w:ascii="Arial" w:hAnsi="Arial" w:cs="Arial"/>
          <w:bCs/>
          <w:sz w:val="20"/>
          <w:szCs w:val="20"/>
        </w:rPr>
        <w:t>projekt</w:t>
      </w:r>
      <w:r w:rsidR="003E0B69">
        <w:rPr>
          <w:rFonts w:ascii="Arial" w:hAnsi="Arial" w:cs="Arial"/>
          <w:bCs/>
          <w:sz w:val="20"/>
          <w:szCs w:val="20"/>
        </w:rPr>
        <w:t>u</w:t>
      </w:r>
      <w:r w:rsidRPr="009C2FF9">
        <w:rPr>
          <w:rFonts w:ascii="Arial" w:hAnsi="Arial" w:cs="Arial"/>
          <w:bCs/>
          <w:sz w:val="20"/>
          <w:szCs w:val="20"/>
        </w:rPr>
        <w:t xml:space="preserve">, </w:t>
      </w:r>
      <w:r w:rsidR="00D76EDE" w:rsidRPr="009C2FF9">
        <w:rPr>
          <w:rFonts w:ascii="Arial" w:hAnsi="Arial" w:cs="Arial"/>
          <w:bCs/>
          <w:sz w:val="20"/>
          <w:szCs w:val="20"/>
        </w:rPr>
        <w:t>kter</w:t>
      </w:r>
      <w:r w:rsidR="00D76EDE">
        <w:rPr>
          <w:rFonts w:ascii="Arial" w:hAnsi="Arial" w:cs="Arial"/>
          <w:bCs/>
          <w:sz w:val="20"/>
          <w:szCs w:val="20"/>
        </w:rPr>
        <w:t>ý</w:t>
      </w:r>
      <w:r w:rsidR="00D76EDE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naplní znaky „referenční služby“ v 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58C4FF31" w14:textId="701A3099" w:rsidR="0041776D" w:rsidRPr="009C2FF9" w:rsidRDefault="00D76EDE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minimálně u 2 osob zastávajících tuto roli </w:t>
      </w:r>
      <w:r w:rsidR="00565579" w:rsidRPr="009C2FF9">
        <w:rPr>
          <w:rFonts w:ascii="Arial" w:hAnsi="Arial" w:cs="Arial"/>
          <w:bCs/>
          <w:sz w:val="20"/>
          <w:szCs w:val="20"/>
        </w:rPr>
        <w:t>platný certifikát o absolvování akreditovaného školení „</w:t>
      </w:r>
      <w:r w:rsidR="00576AB7">
        <w:rPr>
          <w:rFonts w:ascii="Arial" w:hAnsi="Arial" w:cs="Arial"/>
          <w:bCs/>
          <w:sz w:val="20"/>
          <w:szCs w:val="20"/>
        </w:rPr>
        <w:t>Architekt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 xml:space="preserve">nebo auditor </w:t>
      </w:r>
      <w:r w:rsidR="00576AB7">
        <w:rPr>
          <w:rFonts w:ascii="Arial" w:hAnsi="Arial" w:cs="Arial"/>
          <w:bCs/>
          <w:sz w:val="20"/>
          <w:szCs w:val="20"/>
        </w:rPr>
        <w:t>kybernetické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>bezpečnosti“, poskytnuté certifikačním orgánem certifikujícím osoby, který byl akreditován Českým institutem pro akreditaci, o.p.s., nebo jiným národním akreditačním orgánem v rámci EU, v souladu s ČSN EN ISO/IEC 17024:2013.</w:t>
      </w:r>
    </w:p>
    <w:p w14:paraId="187EDD0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5F25AC4" w14:textId="40B36BAA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Analytik legislativních dopadů</w:t>
      </w:r>
      <w:r w:rsidR="00657662" w:rsidRPr="009C2FF9">
        <w:rPr>
          <w:rFonts w:ascii="Arial" w:hAnsi="Arial" w:cs="Arial"/>
          <w:b/>
          <w:sz w:val="20"/>
          <w:szCs w:val="20"/>
          <w:u w:val="single"/>
        </w:rPr>
        <w:t xml:space="preserve"> na funkci systému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(2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D90E965" w14:textId="0A3F3BF0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</w:t>
      </w:r>
      <w:r w:rsidR="001D2D53">
        <w:rPr>
          <w:rFonts w:ascii="Arial" w:hAnsi="Arial" w:cs="Arial"/>
          <w:sz w:val="20"/>
          <w:szCs w:val="20"/>
        </w:rPr>
        <w:t xml:space="preserve"> právního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4B569983" w14:textId="77777777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lastRenderedPageBreak/>
        <w:t>minimálně 5 let praxe v oblasti IT projektů na pozici legislativního konzultanta/poradce pro oblast státní správy a samosprávy</w:t>
      </w:r>
    </w:p>
    <w:p w14:paraId="544C1DEA" w14:textId="77777777" w:rsidR="008B053C" w:rsidRPr="007A788D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prokazatelné zkušenosti s poskytování komplexního poradenství klientům z veřejného sektoru</w:t>
      </w:r>
      <w:r w:rsidR="005E4A6D">
        <w:rPr>
          <w:rFonts w:ascii="Arial" w:hAnsi="Arial" w:cs="Arial"/>
          <w:sz w:val="20"/>
          <w:szCs w:val="20"/>
        </w:rPr>
        <w:t>.</w:t>
      </w:r>
    </w:p>
    <w:p w14:paraId="37A1A156" w14:textId="77777777" w:rsidR="007A788D" w:rsidRPr="009C2FF9" w:rsidRDefault="007A788D" w:rsidP="0090252D">
      <w:pPr>
        <w:pStyle w:val="Odstavecseseznamem"/>
        <w:spacing w:line="280" w:lineRule="atLeast"/>
        <w:ind w:left="2685"/>
        <w:rPr>
          <w:rFonts w:ascii="Arial" w:hAnsi="Arial" w:cs="Arial"/>
          <w:bCs/>
          <w:sz w:val="20"/>
          <w:szCs w:val="20"/>
        </w:rPr>
      </w:pPr>
    </w:p>
    <w:p w14:paraId="0724865C" w14:textId="3D54CFF7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pro systém řízení ICT služeb</w:t>
      </w:r>
      <w:r w:rsidR="00885926">
        <w:rPr>
          <w:rFonts w:ascii="Arial" w:hAnsi="Arial" w:cs="Arial"/>
          <w:b/>
          <w:sz w:val="20"/>
          <w:szCs w:val="20"/>
          <w:u w:val="single"/>
        </w:rPr>
        <w:t>:</w:t>
      </w:r>
      <w:r w:rsidRPr="009C2FF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431D90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vzdělání;</w:t>
      </w:r>
    </w:p>
    <w:p w14:paraId="6CD1E23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4AE168EC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specialisty pro systém řízení ICT služeb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4482FE1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zkušenosti se zaváděním systému řízení ICT služeb; </w:t>
      </w:r>
    </w:p>
    <w:p w14:paraId="7059FEA8" w14:textId="77777777" w:rsidR="005C2105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 tvorbou katalogu ICT služeb včetně vazeb</w:t>
      </w:r>
      <w:r w:rsidR="005C2105" w:rsidRPr="009C2FF9">
        <w:rPr>
          <w:rFonts w:ascii="Arial" w:hAnsi="Arial" w:cs="Arial"/>
          <w:bCs/>
          <w:sz w:val="20"/>
          <w:szCs w:val="20"/>
        </w:rPr>
        <w:t xml:space="preserve"> a procesů dle ISO 20000 a ITIL;</w:t>
      </w:r>
    </w:p>
    <w:p w14:paraId="478B787A" w14:textId="28CFDEC0" w:rsidR="00565579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mezinárodně platný certifikát ITIL Expert</w:t>
      </w:r>
      <w:ins w:id="13" w:author="Autor">
        <w:r w:rsidR="007B0705">
          <w:rPr>
            <w:rFonts w:ascii="Arial" w:hAnsi="Arial" w:cs="Arial"/>
            <w:bCs/>
            <w:sz w:val="20"/>
            <w:szCs w:val="20"/>
          </w:rPr>
          <w:t>,</w:t>
        </w:r>
      </w:ins>
      <w:r w:rsidRPr="009C2FF9">
        <w:rPr>
          <w:rFonts w:ascii="Arial" w:hAnsi="Arial" w:cs="Arial"/>
          <w:bCs/>
          <w:sz w:val="20"/>
          <w:szCs w:val="20"/>
        </w:rPr>
        <w:t xml:space="preserve"> CGEIT nebo obdobný.</w:t>
      </w:r>
    </w:p>
    <w:p w14:paraId="4C99CD7E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436D2733" w14:textId="58C297DC" w:rsidR="008B053C" w:rsidRPr="009C2FF9" w:rsidRDefault="008B053C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Projektový manažer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(3 osoby):</w:t>
      </w:r>
    </w:p>
    <w:p w14:paraId="4D85B3DB" w14:textId="77777777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stupně;</w:t>
      </w:r>
    </w:p>
    <w:p w14:paraId="1D51BAB8" w14:textId="77777777" w:rsidR="00565579" w:rsidRPr="008F03D1" w:rsidRDefault="00565579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Project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na obdobné vedoucí pozici, v rámci které řídil ICT projekty;</w:t>
      </w:r>
    </w:p>
    <w:p w14:paraId="6374D65F" w14:textId="7C658370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zkušenost v pozici projektového manažera nebo obdobné role alespoň na jakémkoliv 1 projektu, který naplní znaky „referenční služby“ v oblasti systémové integrace definované výše</w:t>
      </w:r>
      <w:r w:rsidR="00565579" w:rsidRPr="009C2FF9">
        <w:rPr>
          <w:rFonts w:ascii="Arial" w:hAnsi="Arial" w:cs="Arial"/>
          <w:sz w:val="20"/>
          <w:szCs w:val="20"/>
        </w:rPr>
        <w:t xml:space="preserve"> </w:t>
      </w:r>
      <w:r w:rsidR="00B55FF0">
        <w:rPr>
          <w:rFonts w:ascii="Arial" w:hAnsi="Arial" w:cs="Arial"/>
          <w:bCs/>
          <w:sz w:val="20"/>
          <w:szCs w:val="20"/>
        </w:rPr>
        <w:t>v písm. a) a c)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275C36A" w14:textId="5D704849" w:rsidR="00B55FF0" w:rsidRPr="00C376DA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7112A357" w14:textId="77777777" w:rsidR="00D76EDE" w:rsidRPr="00C376DA" w:rsidRDefault="00D76EDE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E4B5FEE" w14:textId="7419DCC5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kvality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(4 osoby):</w:t>
      </w:r>
    </w:p>
    <w:p w14:paraId="0CAC0834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stupně;</w:t>
      </w:r>
    </w:p>
    <w:p w14:paraId="3EC36518" w14:textId="77777777" w:rsidR="005C2105" w:rsidRPr="008F03D1" w:rsidRDefault="005C2105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Quality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assurance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senior nebo na obdobné vedoucí pozici, v rámci které zajišťoval kontrolu kvality projektů;</w:t>
      </w:r>
    </w:p>
    <w:p w14:paraId="690A1804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zkušenost v pozici manažera kvality nebo obdobné role </w:t>
      </w:r>
      <w:r w:rsidR="005C2105" w:rsidRPr="009C2FF9">
        <w:rPr>
          <w:rFonts w:ascii="Arial" w:hAnsi="Arial" w:cs="Arial"/>
          <w:bCs/>
          <w:sz w:val="20"/>
          <w:szCs w:val="20"/>
        </w:rPr>
        <w:t>alespoň na 3 ICT projektech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DA9264D" w14:textId="463E52AE" w:rsidR="00511DAB" w:rsidRPr="00C376DA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476057FD" w14:textId="77777777" w:rsidR="007F2B3F" w:rsidRPr="009C2FF9" w:rsidRDefault="007F2B3F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61C662B" w14:textId="77777777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kybernetické bezpečnosti</w:t>
      </w:r>
    </w:p>
    <w:p w14:paraId="1A88509F" w14:textId="013587DF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</w:t>
      </w:r>
      <w:r w:rsidR="00C5018B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>;</w:t>
      </w:r>
    </w:p>
    <w:p w14:paraId="7A89A4CC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5 let praxe v oblasti ICT, z toho minimálně 3 roky na pozici manažer kybernetické bezpečnosti, v rámci které plánoval, organizoval a řídil implementaci bezpečnostních opatření; </w:t>
      </w:r>
    </w:p>
    <w:p w14:paraId="0D84196D" w14:textId="3F3A83CA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zkušenost s pozicí manažer kybernetické bezpečnosti senior nebo s obdobnou rolí alespoň na jakémkoliv 1 projektu, který naplní </w:t>
      </w:r>
      <w:r w:rsidRPr="009C2FF9">
        <w:rPr>
          <w:rFonts w:ascii="Arial" w:hAnsi="Arial" w:cs="Arial"/>
          <w:bCs/>
          <w:sz w:val="20"/>
          <w:szCs w:val="20"/>
        </w:rPr>
        <w:t>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1FD0330E" w14:textId="4513FBE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1436C5E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lastRenderedPageBreak/>
        <w:t>znalost zákona o kybernetické bezpečnosti včetně příslušných vyhlášek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2A1022D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55DD62BF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managementu založeného na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29221088" w14:textId="77777777" w:rsidR="00C5018B" w:rsidRPr="008F03D1" w:rsidRDefault="00C5018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řízením projektů, ideálně v oblasti analýz systémů, stejně jako znalosti metod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AE0EE67" w14:textId="0ED85CD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platný certifikát o absolvování akreditovaného školení „</w:t>
      </w:r>
      <w:r w:rsidR="00A37A3F">
        <w:rPr>
          <w:rFonts w:ascii="Arial" w:hAnsi="Arial" w:cs="Arial"/>
          <w:sz w:val="20"/>
          <w:szCs w:val="20"/>
        </w:rPr>
        <w:t>Architekt</w:t>
      </w:r>
      <w:r w:rsidR="00A37A3F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nebo auditor </w:t>
      </w:r>
      <w:r w:rsidR="00662C12">
        <w:rPr>
          <w:rFonts w:ascii="Arial" w:hAnsi="Arial" w:cs="Arial"/>
          <w:sz w:val="20"/>
          <w:szCs w:val="20"/>
        </w:rPr>
        <w:t>kybernetické</w:t>
      </w:r>
      <w:r w:rsidR="00662C12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>bezpečnosti“, poskytnuté certifikačním orgánem certifikujícím osoby, který byl akreditován Českým institutem pro akreditaci, o.p.s., nebo jiným národním akreditačním orgánem v rámci EU, v souladu s ČSN EN ISO/IEC 17024:2013.</w:t>
      </w:r>
    </w:p>
    <w:p w14:paraId="4226935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CEFA46F" w14:textId="147ABC9C" w:rsidR="00454A0D" w:rsidRPr="009C2FF9" w:rsidRDefault="00454A0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provozu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(3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0840DC3" w14:textId="7777777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prvního stupně;</w:t>
      </w:r>
    </w:p>
    <w:p w14:paraId="1510F112" w14:textId="7777777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podpory provozu a řízení služeb nebo na obdobné pozici, v rámci které řídil provoz v oblasti ICT služeb; </w:t>
      </w:r>
    </w:p>
    <w:p w14:paraId="45FD0380" w14:textId="77777777" w:rsidR="00C5018B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 pozicí manažera provozu nebo s</w:t>
      </w:r>
      <w:r w:rsidR="00C5018B" w:rsidRPr="009C2FF9">
        <w:rPr>
          <w:rFonts w:ascii="Arial" w:hAnsi="Arial" w:cs="Arial"/>
          <w:bCs/>
          <w:sz w:val="20"/>
          <w:szCs w:val="20"/>
        </w:rPr>
        <w:t> </w:t>
      </w:r>
      <w:r w:rsidRPr="009C2FF9">
        <w:rPr>
          <w:rFonts w:ascii="Arial" w:hAnsi="Arial" w:cs="Arial"/>
          <w:bCs/>
          <w:sz w:val="20"/>
          <w:szCs w:val="20"/>
        </w:rPr>
        <w:t>obdobnou</w:t>
      </w:r>
      <w:r w:rsidR="00C5018B" w:rsidRPr="009C2FF9">
        <w:rPr>
          <w:rFonts w:ascii="Arial" w:hAnsi="Arial" w:cs="Arial"/>
          <w:bCs/>
          <w:sz w:val="20"/>
          <w:szCs w:val="20"/>
        </w:rPr>
        <w:t>;</w:t>
      </w:r>
    </w:p>
    <w:p w14:paraId="167C15AD" w14:textId="77777777" w:rsidR="00454A0D" w:rsidRPr="009C2FF9" w:rsidRDefault="00FC096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ITIL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C5018B" w:rsidRPr="009C2FF9">
        <w:rPr>
          <w:rFonts w:ascii="Arial" w:hAnsi="Arial" w:cs="Arial"/>
          <w:bCs/>
          <w:sz w:val="20"/>
          <w:szCs w:val="20"/>
        </w:rPr>
        <w:t>.</w:t>
      </w:r>
    </w:p>
    <w:p w14:paraId="31584EF6" w14:textId="77777777" w:rsidR="00454A0D" w:rsidRPr="009C2FF9" w:rsidRDefault="00454A0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3DA074A" w14:textId="5D3CA169" w:rsidR="000D313A" w:rsidRPr="009C2FF9" w:rsidRDefault="000D313A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Administrátor a dokumentarista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(4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E566624" w14:textId="77777777" w:rsidR="00B5780E" w:rsidRPr="009C2FF9" w:rsidRDefault="00B5780E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středoškolské vzdělání s maturitou;</w:t>
      </w:r>
    </w:p>
    <w:p w14:paraId="53995F20" w14:textId="77777777" w:rsidR="00B5780E" w:rsidRPr="009C2FF9" w:rsidRDefault="00EE4B3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3 roky praxe v oblasti ICT, z toho minimálně 2 roky v oblasti správce dokumentace ICT nebo administrátor ICT projektů</w:t>
      </w:r>
      <w:r w:rsidR="00B5780E" w:rsidRPr="009C2FF9">
        <w:rPr>
          <w:rFonts w:ascii="Arial" w:hAnsi="Arial" w:cs="Arial"/>
          <w:bCs/>
          <w:sz w:val="20"/>
          <w:szCs w:val="20"/>
        </w:rPr>
        <w:t>.</w:t>
      </w:r>
    </w:p>
    <w:p w14:paraId="3DE325C4" w14:textId="77777777" w:rsidR="00051050" w:rsidRPr="009C2FF9" w:rsidRDefault="00051050" w:rsidP="0090252D">
      <w:pPr>
        <w:pStyle w:val="Odstavecseseznamem"/>
        <w:spacing w:line="280" w:lineRule="atLeast"/>
        <w:ind w:left="2685"/>
        <w:rPr>
          <w:rFonts w:ascii="Arial" w:hAnsi="Arial" w:cs="Arial"/>
          <w:sz w:val="20"/>
          <w:szCs w:val="20"/>
        </w:rPr>
      </w:pPr>
    </w:p>
    <w:p w14:paraId="4E2CB38F" w14:textId="77777777" w:rsidR="00E37D9F" w:rsidRPr="009C2FF9" w:rsidRDefault="003D3C01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</w:t>
      </w:r>
      <w:r w:rsidR="007F2B3F" w:rsidRPr="009C2FF9">
        <w:rPr>
          <w:rFonts w:ascii="Arial" w:hAnsi="Arial" w:cs="Arial"/>
          <w:b/>
          <w:sz w:val="20"/>
          <w:szCs w:val="20"/>
          <w:u w:val="single"/>
        </w:rPr>
        <w:t xml:space="preserve"> na datová centra</w:t>
      </w:r>
    </w:p>
    <w:p w14:paraId="23F1493F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EE4B35" w:rsidRPr="009C2FF9">
        <w:rPr>
          <w:rFonts w:ascii="Arial" w:hAnsi="Arial" w:cs="Arial"/>
          <w:bCs/>
          <w:sz w:val="20"/>
          <w:szCs w:val="20"/>
        </w:rPr>
        <w:t xml:space="preserve"> druhého stupně technického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7A93B69F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0FD1EF92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D3650E" w:rsidRPr="009C2FF9">
        <w:rPr>
          <w:rFonts w:ascii="Arial" w:hAnsi="Arial" w:cs="Arial"/>
          <w:bCs/>
          <w:sz w:val="20"/>
          <w:szCs w:val="20"/>
        </w:rPr>
        <w:t xml:space="preserve">v </w:t>
      </w:r>
      <w:r w:rsidRPr="009C2FF9">
        <w:rPr>
          <w:rFonts w:ascii="Arial" w:hAnsi="Arial" w:cs="Arial"/>
          <w:bCs/>
          <w:sz w:val="20"/>
          <w:szCs w:val="20"/>
        </w:rPr>
        <w:t>pozic</w:t>
      </w:r>
      <w:r w:rsidR="00D3650E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síťového specialisty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03E0669F" w14:textId="77777777" w:rsidR="00D368D2" w:rsidRPr="008F03D1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</w:t>
      </w:r>
      <w:r w:rsidR="00EE4B35" w:rsidRPr="008F03D1">
        <w:rPr>
          <w:rFonts w:ascii="Arial" w:hAnsi="Arial" w:cs="Arial"/>
          <w:bCs/>
          <w:sz w:val="20"/>
          <w:szCs w:val="20"/>
        </w:rPr>
        <w:t>.</w:t>
      </w:r>
    </w:p>
    <w:p w14:paraId="52CD862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31A150D4" w14:textId="77777777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 na infrastrukturu</w:t>
      </w:r>
    </w:p>
    <w:p w14:paraId="14A69EBF" w14:textId="2E5EEB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9C2FF9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0E6978">
        <w:rPr>
          <w:rFonts w:ascii="Arial" w:hAnsi="Arial" w:cs="Arial"/>
          <w:bCs/>
          <w:sz w:val="20"/>
          <w:szCs w:val="20"/>
        </w:rPr>
        <w:t>prvního</w:t>
      </w:r>
      <w:r w:rsidR="000E6978" w:rsidRPr="009C2FF9">
        <w:rPr>
          <w:rFonts w:ascii="Arial" w:hAnsi="Arial" w:cs="Arial"/>
          <w:bCs/>
          <w:sz w:val="20"/>
          <w:szCs w:val="20"/>
        </w:rPr>
        <w:t xml:space="preserve"> stupně </w:t>
      </w:r>
      <w:r w:rsidR="009C2FF9" w:rsidRPr="009C2FF9">
        <w:rPr>
          <w:rFonts w:ascii="Arial" w:hAnsi="Arial" w:cs="Arial"/>
          <w:bCs/>
          <w:sz w:val="20"/>
          <w:szCs w:val="20"/>
        </w:rPr>
        <w:t>technického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5724D509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9C2FF9" w:rsidRPr="009C2FF9">
        <w:rPr>
          <w:rFonts w:ascii="Arial" w:hAnsi="Arial" w:cs="Arial"/>
          <w:bCs/>
          <w:sz w:val="20"/>
          <w:szCs w:val="20"/>
        </w:rPr>
        <w:t>3 roky</w:t>
      </w:r>
      <w:r w:rsidRPr="009C2FF9">
        <w:rPr>
          <w:rFonts w:ascii="Arial" w:hAnsi="Arial" w:cs="Arial"/>
          <w:bCs/>
          <w:sz w:val="20"/>
          <w:szCs w:val="20"/>
        </w:rPr>
        <w:t xml:space="preserve"> praxe v oblasti ICT; </w:t>
      </w:r>
    </w:p>
    <w:p w14:paraId="3B0D9755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 pozici síťového specialisty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>“ v oblasti systémové integrace definované výše;</w:t>
      </w:r>
    </w:p>
    <w:p w14:paraId="13736249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center;</w:t>
      </w:r>
    </w:p>
    <w:p w14:paraId="4C8E4C28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L2 síťových protokolů (802.1q, Q-in-Q, MSTP, Cisco PVST)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0A0C78DF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MPLS (LDP, L2/L3 VPN, MPLS TE, MPLS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QoS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B85AA6D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routovacích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protokolů (BGP, OSPF)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71E7DFE7" w14:textId="77777777" w:rsidR="009C2FF9" w:rsidRPr="008F03D1" w:rsidRDefault="009C2FF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VPN protokolů (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IPSec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, GRE, SSL,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OpenVPN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785859F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certifikát CISCO CCNA (Cisco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 xml:space="preserve"> Network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) nebo obdobný certifikát pro síťové specialisty.</w:t>
      </w:r>
    </w:p>
    <w:p w14:paraId="08640366" w14:textId="77777777" w:rsidR="007F2B3F" w:rsidRPr="009C2FF9" w:rsidRDefault="007F2B3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7FE32356" w14:textId="77777777" w:rsidR="0081736E" w:rsidRPr="009C2FF9" w:rsidRDefault="006D0206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lastRenderedPageBreak/>
        <w:t>Specialista DB:</w:t>
      </w:r>
    </w:p>
    <w:p w14:paraId="47CF9ECA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9C2FF9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9C2FF9">
        <w:rPr>
          <w:rFonts w:ascii="Arial" w:hAnsi="Arial" w:cs="Arial"/>
          <w:bCs/>
          <w:sz w:val="20"/>
          <w:szCs w:val="20"/>
        </w:rPr>
        <w:t>prvního</w:t>
      </w:r>
      <w:r w:rsidR="009C2FF9" w:rsidRPr="00DD6742">
        <w:rPr>
          <w:rFonts w:ascii="Arial" w:hAnsi="Arial" w:cs="Arial"/>
          <w:bCs/>
          <w:sz w:val="20"/>
          <w:szCs w:val="20"/>
        </w:rPr>
        <w:t xml:space="preserve"> stupně</w:t>
      </w:r>
      <w:r w:rsidRPr="009C2FF9">
        <w:rPr>
          <w:rFonts w:ascii="Arial" w:hAnsi="Arial" w:cs="Arial"/>
          <w:sz w:val="20"/>
          <w:szCs w:val="20"/>
        </w:rPr>
        <w:t>;</w:t>
      </w:r>
    </w:p>
    <w:p w14:paraId="030B91AA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6DDFD7E9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151AB8" w:rsidRPr="009C2FF9">
        <w:rPr>
          <w:rFonts w:ascii="Arial" w:hAnsi="Arial" w:cs="Arial"/>
          <w:bCs/>
          <w:sz w:val="20"/>
          <w:szCs w:val="20"/>
        </w:rPr>
        <w:t>v</w:t>
      </w:r>
      <w:r w:rsidRPr="009C2FF9">
        <w:rPr>
          <w:rFonts w:ascii="Arial" w:hAnsi="Arial" w:cs="Arial"/>
          <w:bCs/>
          <w:sz w:val="20"/>
          <w:szCs w:val="20"/>
        </w:rPr>
        <w:t> pozic</w:t>
      </w:r>
      <w:r w:rsidR="00151AB8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specialisty DB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3F6AE57B" w14:textId="77777777" w:rsidR="006D0206" w:rsidRPr="008F03D1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návrhu a implementace DB prostředí;</w:t>
      </w:r>
    </w:p>
    <w:p w14:paraId="02F27661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CASE nástrojů (modelování databázových schémat, UML)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2AB420C9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platformy Microsoft SQL Server;</w:t>
      </w:r>
    </w:p>
    <w:p w14:paraId="5B5A85AE" w14:textId="77777777" w:rsidR="009C2FF9" w:rsidRPr="008F03D1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Microsoft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IT Professional (MCITP), nebo Microsoft 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Solutions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(MCSA) nebo obdobná;</w:t>
      </w:r>
    </w:p>
    <w:p w14:paraId="3AC739B4" w14:textId="77777777" w:rsidR="006D0206" w:rsidRPr="008F03D1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znalost DB platformy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;</w:t>
      </w:r>
    </w:p>
    <w:p w14:paraId="07FD91E6" w14:textId="77777777" w:rsidR="00051050" w:rsidRPr="008F03D1" w:rsidRDefault="009C2FF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Real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Application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Clusters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12c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Implementation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Specialist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Expert,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Database 12c: Performance Management and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Tuning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obdobná</w:t>
      </w:r>
      <w:r w:rsidRPr="009C2FF9">
        <w:rPr>
          <w:rFonts w:ascii="Arial" w:hAnsi="Arial" w:cs="Arial"/>
          <w:sz w:val="20"/>
          <w:szCs w:val="20"/>
        </w:rPr>
        <w:t>.</w:t>
      </w:r>
    </w:p>
    <w:p w14:paraId="25D2E06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5F86E18" w14:textId="77777777" w:rsidR="009A48BF" w:rsidRPr="009C2FF9" w:rsidRDefault="00E26623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MS:</w:t>
      </w:r>
    </w:p>
    <w:p w14:paraId="46A466E9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9C2FF9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9C2FF9">
        <w:rPr>
          <w:rFonts w:ascii="Arial" w:hAnsi="Arial" w:cs="Arial"/>
          <w:bCs/>
          <w:sz w:val="20"/>
          <w:szCs w:val="20"/>
        </w:rPr>
        <w:t>prvního stupně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C0CCA78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01C01E90" w14:textId="77777777" w:rsidR="00E26623" w:rsidRPr="00DE2D24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151AB8" w:rsidRPr="009C2FF9">
        <w:rPr>
          <w:rFonts w:ascii="Arial" w:hAnsi="Arial" w:cs="Arial"/>
          <w:bCs/>
          <w:sz w:val="20"/>
          <w:szCs w:val="20"/>
        </w:rPr>
        <w:t>v</w:t>
      </w:r>
      <w:r w:rsidRPr="009C2FF9">
        <w:rPr>
          <w:rFonts w:ascii="Arial" w:hAnsi="Arial" w:cs="Arial"/>
          <w:bCs/>
          <w:sz w:val="20"/>
          <w:szCs w:val="20"/>
        </w:rPr>
        <w:t> pozic</w:t>
      </w:r>
      <w:r w:rsidR="00151AB8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specialisty MS nebo obdobné roli alespoň na </w:t>
      </w:r>
      <w:r w:rsidRPr="00DE2D24">
        <w:rPr>
          <w:rFonts w:ascii="Arial" w:hAnsi="Arial" w:cs="Arial"/>
          <w:bCs/>
          <w:sz w:val="20"/>
          <w:szCs w:val="20"/>
        </w:rPr>
        <w:t>jakémkoliv 1 projektu,</w:t>
      </w:r>
      <w:r w:rsidRPr="00DE2D24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DE2D24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DE2D24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DE2D24">
        <w:rPr>
          <w:rFonts w:ascii="Arial" w:hAnsi="Arial" w:cs="Arial"/>
          <w:bCs/>
          <w:sz w:val="20"/>
          <w:szCs w:val="20"/>
        </w:rPr>
        <w:t>definované výše;</w:t>
      </w:r>
    </w:p>
    <w:p w14:paraId="426119EF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zkušenost s administrací serverů na platformě Microsoft;</w:t>
      </w:r>
    </w:p>
    <w:p w14:paraId="222CB255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znalost serverových a desktopových produktů a řešení Microsoft;</w:t>
      </w:r>
    </w:p>
    <w:p w14:paraId="27C21C74" w14:textId="77777777" w:rsidR="009A48BF" w:rsidRPr="008F03D1" w:rsidRDefault="00DE2D24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 xml:space="preserve">certifikace na úrovni Microsoft </w:t>
      </w:r>
      <w:proofErr w:type="spellStart"/>
      <w:r w:rsidRPr="00DE2D24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DE2D24">
        <w:rPr>
          <w:rFonts w:ascii="Arial" w:hAnsi="Arial" w:cs="Arial"/>
          <w:bCs/>
          <w:sz w:val="20"/>
          <w:szCs w:val="20"/>
        </w:rPr>
        <w:t xml:space="preserve"> IT Professional (MCITP) nebo obdobné.</w:t>
      </w:r>
    </w:p>
    <w:p w14:paraId="5CCA631C" w14:textId="77777777" w:rsidR="009A48BF" w:rsidRPr="009C2FF9" w:rsidRDefault="009A48B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B490243" w14:textId="77777777" w:rsidR="009A48BF" w:rsidRPr="009C2FF9" w:rsidRDefault="00870605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SAP:</w:t>
      </w:r>
    </w:p>
    <w:p w14:paraId="1AE89D0F" w14:textId="77777777" w:rsidR="00870605" w:rsidRPr="009C2FF9" w:rsidRDefault="00870605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DE2D24" w:rsidRPr="00DE2D24">
        <w:rPr>
          <w:rFonts w:ascii="Arial" w:hAnsi="Arial" w:cs="Arial"/>
          <w:bCs/>
          <w:sz w:val="20"/>
          <w:szCs w:val="20"/>
        </w:rPr>
        <w:t xml:space="preserve"> </w:t>
      </w:r>
      <w:r w:rsidR="00DE2D24">
        <w:rPr>
          <w:rFonts w:ascii="Arial" w:hAnsi="Arial" w:cs="Arial"/>
          <w:bCs/>
          <w:sz w:val="20"/>
          <w:szCs w:val="20"/>
        </w:rPr>
        <w:t>druhého stupně technického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8DDFE52" w14:textId="77777777" w:rsidR="00870605" w:rsidRPr="009C2FF9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277280A2" w14:textId="77777777" w:rsidR="00870605" w:rsidRPr="00DE2D24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205C57" w:rsidRPr="009C2FF9">
        <w:rPr>
          <w:rFonts w:ascii="Arial" w:hAnsi="Arial" w:cs="Arial"/>
          <w:bCs/>
          <w:sz w:val="20"/>
          <w:szCs w:val="20"/>
        </w:rPr>
        <w:t>v</w:t>
      </w:r>
      <w:r w:rsidRPr="009C2FF9">
        <w:rPr>
          <w:rFonts w:ascii="Arial" w:hAnsi="Arial" w:cs="Arial"/>
          <w:bCs/>
          <w:sz w:val="20"/>
          <w:szCs w:val="20"/>
        </w:rPr>
        <w:t> pozic</w:t>
      </w:r>
      <w:r w:rsidR="00205C57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specialisty SAP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</w:t>
      </w:r>
      <w:r w:rsidRPr="00DE2D24">
        <w:rPr>
          <w:rFonts w:ascii="Arial" w:hAnsi="Arial" w:cs="Arial"/>
          <w:bCs/>
          <w:sz w:val="20"/>
          <w:szCs w:val="20"/>
        </w:rPr>
        <w:t xml:space="preserve">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DE2D24">
        <w:rPr>
          <w:rFonts w:ascii="Arial" w:hAnsi="Arial" w:cs="Arial"/>
          <w:bCs/>
          <w:sz w:val="20"/>
          <w:szCs w:val="20"/>
        </w:rPr>
        <w:t>definované výše;</w:t>
      </w:r>
    </w:p>
    <w:p w14:paraId="6EBD8F74" w14:textId="77777777" w:rsidR="009A48BF" w:rsidRPr="00DE2D24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prostředí SAP ERP a zkušenosti s produkty SAP v délce minimálně 5 let.</w:t>
      </w:r>
    </w:p>
    <w:p w14:paraId="793555B7" w14:textId="77777777" w:rsidR="009A48BF" w:rsidRPr="00C208B5" w:rsidRDefault="009A48BF" w:rsidP="002C4B0A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0E2641FF" w14:textId="52A6716F" w:rsidR="0021730D" w:rsidRPr="00C208B5" w:rsidRDefault="006503DB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 vyvr</w:t>
      </w:r>
      <w:r w:rsidR="000951CD" w:rsidRPr="00C208B5">
        <w:rPr>
          <w:rFonts w:ascii="Arial" w:hAnsi="Arial" w:cs="Arial"/>
          <w:sz w:val="20"/>
          <w:szCs w:val="20"/>
        </w:rPr>
        <w:t>á</w:t>
      </w:r>
      <w:r w:rsidRPr="00C208B5">
        <w:rPr>
          <w:rFonts w:ascii="Arial" w:hAnsi="Arial" w:cs="Arial"/>
          <w:sz w:val="20"/>
          <w:szCs w:val="20"/>
        </w:rPr>
        <w:t>cení jakýchkoliv pochybností zadavatel uvádí, že j</w:t>
      </w:r>
      <w:r w:rsidR="00323F4D" w:rsidRPr="00C208B5">
        <w:rPr>
          <w:rFonts w:ascii="Arial" w:hAnsi="Arial" w:cs="Arial"/>
          <w:sz w:val="20"/>
          <w:szCs w:val="20"/>
        </w:rPr>
        <w:t xml:space="preserve">edna osoba nemůže zastávat více pozic </w:t>
      </w:r>
      <w:r w:rsidR="0033408B" w:rsidRPr="00C208B5">
        <w:rPr>
          <w:rFonts w:ascii="Arial" w:hAnsi="Arial" w:cs="Arial"/>
          <w:sz w:val="20"/>
          <w:szCs w:val="20"/>
        </w:rPr>
        <w:br/>
      </w:r>
      <w:r w:rsidR="000F5CA1" w:rsidRPr="00C208B5">
        <w:rPr>
          <w:rFonts w:ascii="Arial" w:hAnsi="Arial" w:cs="Arial"/>
          <w:sz w:val="20"/>
          <w:szCs w:val="20"/>
        </w:rPr>
        <w:t xml:space="preserve">v rámci bodů 1. – </w:t>
      </w:r>
      <w:r w:rsidR="002A0C74">
        <w:rPr>
          <w:rFonts w:ascii="Arial" w:hAnsi="Arial" w:cs="Arial"/>
          <w:sz w:val="20"/>
          <w:szCs w:val="20"/>
        </w:rPr>
        <w:t>1</w:t>
      </w:r>
      <w:r w:rsidR="007F2B3F">
        <w:rPr>
          <w:rFonts w:ascii="Arial" w:hAnsi="Arial" w:cs="Arial"/>
          <w:sz w:val="20"/>
          <w:szCs w:val="20"/>
        </w:rPr>
        <w:t>7</w:t>
      </w:r>
      <w:r w:rsidR="00323F4D" w:rsidRPr="00C208B5">
        <w:rPr>
          <w:rFonts w:ascii="Arial" w:hAnsi="Arial" w:cs="Arial"/>
          <w:sz w:val="20"/>
          <w:szCs w:val="20"/>
        </w:rPr>
        <w:t>. výše, tj. pro každou z těchto pozic musí být dodavatelem navržen samostatný člen týmu.</w:t>
      </w:r>
      <w:r w:rsidR="0021730D" w:rsidRPr="00C208B5">
        <w:rPr>
          <w:rFonts w:ascii="Arial" w:hAnsi="Arial" w:cs="Arial"/>
          <w:sz w:val="20"/>
          <w:szCs w:val="20"/>
        </w:rPr>
        <w:t xml:space="preserve"> </w:t>
      </w:r>
      <w:r w:rsidR="003A2C18">
        <w:rPr>
          <w:rFonts w:ascii="Arial" w:hAnsi="Arial" w:cs="Arial"/>
          <w:sz w:val="20"/>
          <w:szCs w:val="20"/>
        </w:rPr>
        <w:t xml:space="preserve">Obdobně toto platí i v případě, kdy je pro určitou roli zadavatelem požadována účast více osob. </w:t>
      </w:r>
    </w:p>
    <w:p w14:paraId="6CBE987E" w14:textId="77777777" w:rsidR="0021730D" w:rsidRDefault="0021730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Zadavatel si vyhrazuje právo prověřit samotný certifikát včetně jeho platnosti, certifikační orgán a školení. Certifikát, který v době podání nabídky bude neplatný, nebo byl vydán pro neakreditované školení, certifikačním orgánem bez platné akreditace, nebude akceptován</w:t>
      </w:r>
      <w:r w:rsidR="007604B7">
        <w:rPr>
          <w:rFonts w:ascii="Arial" w:hAnsi="Arial" w:cs="Arial"/>
          <w:sz w:val="20"/>
          <w:szCs w:val="20"/>
        </w:rPr>
        <w:t>.</w:t>
      </w:r>
    </w:p>
    <w:p w14:paraId="66ED173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6DF990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D0BCE2D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0A0026E" w14:textId="77777777" w:rsidR="00573729" w:rsidRPr="00C208B5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589F5F4" w14:textId="77777777" w:rsidR="00323F4D" w:rsidRPr="00C208B5" w:rsidRDefault="00573729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lastRenderedPageBreak/>
        <w:t>DŮSLEDEK NESPLNĚNÍ KVALIFIKACE</w:t>
      </w:r>
    </w:p>
    <w:p w14:paraId="18AD49C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AC57629" w14:textId="6EE8033B" w:rsidR="002C4B0A" w:rsidRPr="00D10077" w:rsidRDefault="002C4B0A" w:rsidP="002C4B0A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 w:rsidR="000334D4"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zadávacím řízení vyloučen. Pokud se 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14:paraId="4AF3998D" w14:textId="55D0DB61" w:rsidR="00323F4D" w:rsidRPr="00C208B5" w:rsidRDefault="00323F4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323F4D" w:rsidRPr="00C208B5" w:rsidSect="00BB44BD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8D7E2" w14:textId="77777777" w:rsidR="004907E9" w:rsidRDefault="004907E9">
      <w:r>
        <w:separator/>
      </w:r>
    </w:p>
  </w:endnote>
  <w:endnote w:type="continuationSeparator" w:id="0">
    <w:p w14:paraId="56A55A63" w14:textId="77777777" w:rsidR="004907E9" w:rsidRDefault="004907E9">
      <w:r>
        <w:continuationSeparator/>
      </w:r>
    </w:p>
  </w:endnote>
  <w:endnote w:type="continuationNotice" w:id="1">
    <w:p w14:paraId="5137D07B" w14:textId="77777777" w:rsidR="004907E9" w:rsidRDefault="00490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8948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2D6B78" w14:textId="77777777" w:rsidR="00581459" w:rsidRDefault="0058145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4E67B" w14:textId="487CF646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ins w:id="1" w:author="Autor">
      <w:r w:rsidR="006E1D1D">
        <w:rPr>
          <w:rStyle w:val="slostrnky"/>
          <w:rFonts w:ascii="Arial" w:hAnsi="Arial" w:cs="Arial"/>
          <w:noProof/>
          <w:sz w:val="20"/>
          <w:szCs w:val="20"/>
        </w:rPr>
        <w:t>13</w:t>
      </w:r>
      <w:del w:id="2" w:author="Autor">
        <w:r w:rsidR="0014235E" w:rsidDel="006E1D1D">
          <w:rPr>
            <w:rStyle w:val="slostrnky"/>
            <w:rFonts w:ascii="Arial" w:hAnsi="Arial" w:cs="Arial"/>
            <w:noProof/>
            <w:sz w:val="20"/>
            <w:szCs w:val="20"/>
          </w:rPr>
          <w:delText>13</w:delText>
        </w:r>
        <w:r w:rsidR="008C7FE0" w:rsidDel="006E1D1D">
          <w:rPr>
            <w:rStyle w:val="slostrnky"/>
            <w:rFonts w:ascii="Arial" w:hAnsi="Arial" w:cs="Arial"/>
            <w:noProof/>
            <w:sz w:val="20"/>
            <w:szCs w:val="20"/>
          </w:rPr>
          <w:delText>13</w:delText>
        </w:r>
      </w:del>
    </w:ins>
    <w:del w:id="3" w:author="Autor">
      <w:r w:rsidR="00347B82" w:rsidDel="006E1D1D">
        <w:rPr>
          <w:rStyle w:val="slostrnky"/>
          <w:rFonts w:ascii="Arial" w:hAnsi="Arial" w:cs="Arial"/>
          <w:noProof/>
          <w:sz w:val="20"/>
          <w:szCs w:val="20"/>
        </w:rPr>
        <w:delText>12</w:delText>
      </w:r>
    </w:del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D1AD746" w14:textId="77777777" w:rsidR="00581459" w:rsidRDefault="00581459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D8596" w14:textId="47E2DD0E" w:rsidR="00096202" w:rsidRPr="00096202" w:rsidRDefault="00096202" w:rsidP="00096202">
    <w:pPr>
      <w:pStyle w:val="Zpat"/>
      <w:jc w:val="center"/>
      <w:rPr>
        <w:rFonts w:ascii="Arial" w:hAnsi="Arial" w:cs="Arial"/>
        <w:sz w:val="20"/>
        <w:szCs w:val="20"/>
      </w:rPr>
    </w:pPr>
  </w:p>
  <w:p w14:paraId="0D10A3C8" w14:textId="6AE10C80" w:rsidR="00C77110" w:rsidRPr="00CB3734" w:rsidRDefault="00C77110" w:rsidP="00C77110">
    <w:pPr>
      <w:pStyle w:val="Zpat"/>
      <w:jc w:val="right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E1D1D">
      <w:rPr>
        <w:rStyle w:val="slostrnky"/>
        <w:rFonts w:ascii="Arial" w:hAnsi="Arial" w:cs="Arial"/>
        <w:noProof/>
        <w:sz w:val="20"/>
        <w:szCs w:val="20"/>
      </w:rPr>
      <w:t>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E1D1D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10D9D24" w14:textId="77777777" w:rsidR="00096202" w:rsidRDefault="0009620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8209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5676A" w14:textId="77777777" w:rsidR="00581459" w:rsidRDefault="00581459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1742A" w14:textId="1A3407C2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E1D1D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E1D1D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48D26DBD" w14:textId="77777777" w:rsidR="00581459" w:rsidRDefault="0058145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49214" w14:textId="77777777" w:rsidR="004907E9" w:rsidRDefault="004907E9">
      <w:r>
        <w:separator/>
      </w:r>
    </w:p>
  </w:footnote>
  <w:footnote w:type="continuationSeparator" w:id="0">
    <w:p w14:paraId="2F9C44E8" w14:textId="77777777" w:rsidR="004907E9" w:rsidRDefault="004907E9">
      <w:r>
        <w:continuationSeparator/>
      </w:r>
    </w:p>
  </w:footnote>
  <w:footnote w:type="continuationNotice" w:id="1">
    <w:p w14:paraId="0697F961" w14:textId="77777777" w:rsidR="004907E9" w:rsidRDefault="004907E9"/>
  </w:footnote>
  <w:footnote w:id="2">
    <w:p w14:paraId="36011035" w14:textId="1ED1DE84" w:rsidR="00751D70" w:rsidRPr="0090252D" w:rsidRDefault="00751D70" w:rsidP="0090252D">
      <w:pPr>
        <w:pStyle w:val="Textpoznpodarou"/>
        <w:tabs>
          <w:tab w:val="clear" w:pos="425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0252D">
        <w:rPr>
          <w:rFonts w:ascii="Arial" w:hAnsi="Arial" w:cs="Arial"/>
          <w:i/>
          <w:sz w:val="18"/>
          <w:szCs w:val="18"/>
        </w:rPr>
        <w:t>Zadavatel pro vyvrácení pochybnosti uvádí, že</w:t>
      </w:r>
      <w:r>
        <w:rPr>
          <w:rFonts w:ascii="Arial" w:hAnsi="Arial" w:cs="Arial"/>
          <w:i/>
          <w:sz w:val="18"/>
          <w:szCs w:val="18"/>
        </w:rPr>
        <w:t xml:space="preserve"> min.</w:t>
      </w:r>
      <w:r w:rsidRPr="0090252D">
        <w:rPr>
          <w:rFonts w:ascii="Arial" w:hAnsi="Arial" w:cs="Arial"/>
          <w:i/>
          <w:sz w:val="18"/>
          <w:szCs w:val="18"/>
        </w:rPr>
        <w:t xml:space="preserve"> výš</w:t>
      </w:r>
      <w:r>
        <w:rPr>
          <w:rFonts w:ascii="Arial" w:hAnsi="Arial" w:cs="Arial"/>
          <w:i/>
          <w:sz w:val="18"/>
          <w:szCs w:val="18"/>
        </w:rPr>
        <w:t>i</w:t>
      </w:r>
      <w:r w:rsidRPr="0090252D">
        <w:rPr>
          <w:rFonts w:ascii="Arial" w:hAnsi="Arial" w:cs="Arial"/>
          <w:i/>
          <w:sz w:val="18"/>
          <w:szCs w:val="18"/>
        </w:rPr>
        <w:t xml:space="preserve"> obratu 250 000 000,- Kč musí dodavatel dosáhnout v každém z</w:t>
      </w:r>
      <w:r>
        <w:rPr>
          <w:rFonts w:ascii="Arial" w:hAnsi="Arial" w:cs="Arial"/>
          <w:i/>
          <w:sz w:val="18"/>
          <w:szCs w:val="18"/>
        </w:rPr>
        <w:t>e</w:t>
      </w:r>
      <w:r w:rsidRPr="0090252D">
        <w:rPr>
          <w:rFonts w:ascii="Arial" w:hAnsi="Arial" w:cs="Arial"/>
          <w:i/>
          <w:sz w:val="18"/>
          <w:szCs w:val="18"/>
        </w:rPr>
        <w:t> 3 bezprostředn</w:t>
      </w:r>
      <w:r w:rsidRPr="00751D70">
        <w:rPr>
          <w:rFonts w:ascii="Arial" w:hAnsi="Arial" w:cs="Arial"/>
          <w:i/>
          <w:sz w:val="18"/>
          <w:szCs w:val="18"/>
        </w:rPr>
        <w:t>ě předcházejícím účetním období</w:t>
      </w:r>
      <w:r>
        <w:rPr>
          <w:rFonts w:ascii="Arial" w:hAnsi="Arial" w:cs="Arial"/>
          <w:i/>
          <w:sz w:val="18"/>
          <w:szCs w:val="18"/>
        </w:rPr>
        <w:t>, nikoliv v součtu.</w:t>
      </w:r>
    </w:p>
  </w:footnote>
  <w:footnote w:id="3">
    <w:p w14:paraId="090EAA46" w14:textId="77777777" w:rsidR="00581459" w:rsidRPr="00730143" w:rsidRDefault="00581459" w:rsidP="00730143">
      <w:pPr>
        <w:pStyle w:val="Textpoznpodarou"/>
        <w:tabs>
          <w:tab w:val="clear" w:pos="425"/>
          <w:tab w:val="left" w:pos="142"/>
        </w:tabs>
        <w:ind w:hanging="141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F5162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EB21F0C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0CFD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5C5F0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DD753DE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AB09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51610"/>
    <w:multiLevelType w:val="hybridMultilevel"/>
    <w:tmpl w:val="54F6BCEC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56341"/>
    <w:multiLevelType w:val="hybridMultilevel"/>
    <w:tmpl w:val="C57A7A98"/>
    <w:lvl w:ilvl="0" w:tplc="97063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2270A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63201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472AA5D8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66AEF"/>
    <w:multiLevelType w:val="multilevel"/>
    <w:tmpl w:val="479C93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C40306A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090269D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multilevel"/>
    <w:tmpl w:val="3BF8F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DD545C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8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E03DB9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F046A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7"/>
  </w:num>
  <w:num w:numId="12">
    <w:abstractNumId w:val="12"/>
  </w:num>
  <w:num w:numId="13">
    <w:abstractNumId w:val="19"/>
  </w:num>
  <w:num w:numId="14">
    <w:abstractNumId w:val="34"/>
  </w:num>
  <w:num w:numId="15">
    <w:abstractNumId w:val="33"/>
  </w:num>
  <w:num w:numId="16">
    <w:abstractNumId w:val="24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5"/>
  </w:num>
  <w:num w:numId="21">
    <w:abstractNumId w:val="17"/>
  </w:num>
  <w:num w:numId="22">
    <w:abstractNumId w:val="21"/>
  </w:num>
  <w:num w:numId="23">
    <w:abstractNumId w:val="36"/>
  </w:num>
  <w:num w:numId="24">
    <w:abstractNumId w:val="10"/>
  </w:num>
  <w:num w:numId="25">
    <w:abstractNumId w:val="9"/>
  </w:num>
  <w:num w:numId="26">
    <w:abstractNumId w:val="26"/>
  </w:num>
  <w:num w:numId="27">
    <w:abstractNumId w:val="31"/>
  </w:num>
  <w:num w:numId="28">
    <w:abstractNumId w:val="28"/>
  </w:num>
  <w:num w:numId="29">
    <w:abstractNumId w:val="2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0"/>
  </w:num>
  <w:num w:numId="33">
    <w:abstractNumId w:val="5"/>
  </w:num>
  <w:num w:numId="34">
    <w:abstractNumId w:val="11"/>
  </w:num>
  <w:num w:numId="35">
    <w:abstractNumId w:val="1"/>
  </w:num>
  <w:num w:numId="36">
    <w:abstractNumId w:val="32"/>
  </w:num>
  <w:num w:numId="37">
    <w:abstractNumId w:val="27"/>
  </w:num>
  <w:num w:numId="38">
    <w:abstractNumId w:val="6"/>
  </w:num>
  <w:num w:numId="39">
    <w:abstractNumId w:val="14"/>
  </w:num>
  <w:num w:numId="40">
    <w:abstractNumId w:val="30"/>
  </w:num>
  <w:num w:numId="41">
    <w:abstractNumId w:val="8"/>
  </w:num>
  <w:num w:numId="42">
    <w:abstractNumId w:val="16"/>
  </w:num>
  <w:num w:numId="4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11AE"/>
    <w:rsid w:val="0000231B"/>
    <w:rsid w:val="000050AC"/>
    <w:rsid w:val="000105B3"/>
    <w:rsid w:val="000115FD"/>
    <w:rsid w:val="00013219"/>
    <w:rsid w:val="00015D53"/>
    <w:rsid w:val="000162C6"/>
    <w:rsid w:val="0001669A"/>
    <w:rsid w:val="00022AC9"/>
    <w:rsid w:val="000274E5"/>
    <w:rsid w:val="00027ADE"/>
    <w:rsid w:val="00027BE9"/>
    <w:rsid w:val="0003276A"/>
    <w:rsid w:val="000334D4"/>
    <w:rsid w:val="000428C5"/>
    <w:rsid w:val="00042DE1"/>
    <w:rsid w:val="00043860"/>
    <w:rsid w:val="00047B38"/>
    <w:rsid w:val="00051050"/>
    <w:rsid w:val="0005114C"/>
    <w:rsid w:val="00055075"/>
    <w:rsid w:val="00055672"/>
    <w:rsid w:val="00055F63"/>
    <w:rsid w:val="000563C3"/>
    <w:rsid w:val="00063629"/>
    <w:rsid w:val="00064C5D"/>
    <w:rsid w:val="00070DF4"/>
    <w:rsid w:val="00072205"/>
    <w:rsid w:val="0007475F"/>
    <w:rsid w:val="000770D1"/>
    <w:rsid w:val="000772E9"/>
    <w:rsid w:val="00080840"/>
    <w:rsid w:val="00080DD8"/>
    <w:rsid w:val="00082454"/>
    <w:rsid w:val="0008486A"/>
    <w:rsid w:val="00087412"/>
    <w:rsid w:val="00087908"/>
    <w:rsid w:val="00092080"/>
    <w:rsid w:val="000951CD"/>
    <w:rsid w:val="00096202"/>
    <w:rsid w:val="000A26DF"/>
    <w:rsid w:val="000A474C"/>
    <w:rsid w:val="000A4EB9"/>
    <w:rsid w:val="000B03AE"/>
    <w:rsid w:val="000B0897"/>
    <w:rsid w:val="000B6173"/>
    <w:rsid w:val="000B7418"/>
    <w:rsid w:val="000C404D"/>
    <w:rsid w:val="000C4962"/>
    <w:rsid w:val="000C5289"/>
    <w:rsid w:val="000C5828"/>
    <w:rsid w:val="000C6B87"/>
    <w:rsid w:val="000C799E"/>
    <w:rsid w:val="000D020D"/>
    <w:rsid w:val="000D1352"/>
    <w:rsid w:val="000D19F1"/>
    <w:rsid w:val="000D313A"/>
    <w:rsid w:val="000D5F05"/>
    <w:rsid w:val="000D7092"/>
    <w:rsid w:val="000D7EF4"/>
    <w:rsid w:val="000E0D1B"/>
    <w:rsid w:val="000E2605"/>
    <w:rsid w:val="000E4BC4"/>
    <w:rsid w:val="000E6978"/>
    <w:rsid w:val="000F1BC0"/>
    <w:rsid w:val="000F2FEF"/>
    <w:rsid w:val="000F4268"/>
    <w:rsid w:val="000F5CA1"/>
    <w:rsid w:val="00105555"/>
    <w:rsid w:val="00111576"/>
    <w:rsid w:val="00120DC5"/>
    <w:rsid w:val="001254EF"/>
    <w:rsid w:val="00125A2A"/>
    <w:rsid w:val="0013239B"/>
    <w:rsid w:val="001329F3"/>
    <w:rsid w:val="00133748"/>
    <w:rsid w:val="00135FD7"/>
    <w:rsid w:val="0014235E"/>
    <w:rsid w:val="00142DA4"/>
    <w:rsid w:val="00145853"/>
    <w:rsid w:val="00145970"/>
    <w:rsid w:val="00151AB8"/>
    <w:rsid w:val="00154BB6"/>
    <w:rsid w:val="00154F83"/>
    <w:rsid w:val="001556E4"/>
    <w:rsid w:val="0015673B"/>
    <w:rsid w:val="00163920"/>
    <w:rsid w:val="001672AD"/>
    <w:rsid w:val="001718BD"/>
    <w:rsid w:val="00171BD6"/>
    <w:rsid w:val="00171C8D"/>
    <w:rsid w:val="00174079"/>
    <w:rsid w:val="00174BEB"/>
    <w:rsid w:val="001761FB"/>
    <w:rsid w:val="00176455"/>
    <w:rsid w:val="0017652A"/>
    <w:rsid w:val="001772A5"/>
    <w:rsid w:val="00180C4E"/>
    <w:rsid w:val="00180E92"/>
    <w:rsid w:val="00183D7E"/>
    <w:rsid w:val="001845C5"/>
    <w:rsid w:val="00191FA2"/>
    <w:rsid w:val="001923A5"/>
    <w:rsid w:val="00192F8B"/>
    <w:rsid w:val="00194D42"/>
    <w:rsid w:val="0019794C"/>
    <w:rsid w:val="001A0D69"/>
    <w:rsid w:val="001A72BB"/>
    <w:rsid w:val="001A7769"/>
    <w:rsid w:val="001B000A"/>
    <w:rsid w:val="001B21DD"/>
    <w:rsid w:val="001B270A"/>
    <w:rsid w:val="001B2C56"/>
    <w:rsid w:val="001B4294"/>
    <w:rsid w:val="001B5704"/>
    <w:rsid w:val="001B7D0C"/>
    <w:rsid w:val="001C436E"/>
    <w:rsid w:val="001C4EBC"/>
    <w:rsid w:val="001C5030"/>
    <w:rsid w:val="001C5AEB"/>
    <w:rsid w:val="001C5BC3"/>
    <w:rsid w:val="001C6EC1"/>
    <w:rsid w:val="001C780F"/>
    <w:rsid w:val="001D1114"/>
    <w:rsid w:val="001D2D53"/>
    <w:rsid w:val="001D6857"/>
    <w:rsid w:val="001D7BD8"/>
    <w:rsid w:val="001D7D3D"/>
    <w:rsid w:val="001E516A"/>
    <w:rsid w:val="001E5E75"/>
    <w:rsid w:val="001E6A1D"/>
    <w:rsid w:val="001F0E98"/>
    <w:rsid w:val="001F22A1"/>
    <w:rsid w:val="001F3AC1"/>
    <w:rsid w:val="001F4650"/>
    <w:rsid w:val="001F74DA"/>
    <w:rsid w:val="001F76D5"/>
    <w:rsid w:val="00203002"/>
    <w:rsid w:val="0020594D"/>
    <w:rsid w:val="00205C57"/>
    <w:rsid w:val="00206B56"/>
    <w:rsid w:val="00210EB8"/>
    <w:rsid w:val="0021730D"/>
    <w:rsid w:val="00220D9B"/>
    <w:rsid w:val="0022602D"/>
    <w:rsid w:val="00235D48"/>
    <w:rsid w:val="00236D70"/>
    <w:rsid w:val="00236E25"/>
    <w:rsid w:val="00237973"/>
    <w:rsid w:val="002410F9"/>
    <w:rsid w:val="00242B01"/>
    <w:rsid w:val="0024305E"/>
    <w:rsid w:val="00245E5A"/>
    <w:rsid w:val="0024696A"/>
    <w:rsid w:val="00246E79"/>
    <w:rsid w:val="002500CE"/>
    <w:rsid w:val="0025020D"/>
    <w:rsid w:val="00250476"/>
    <w:rsid w:val="00251C70"/>
    <w:rsid w:val="00251D6E"/>
    <w:rsid w:val="0025417F"/>
    <w:rsid w:val="002542F4"/>
    <w:rsid w:val="00254EAD"/>
    <w:rsid w:val="002641E6"/>
    <w:rsid w:val="00264446"/>
    <w:rsid w:val="0026458C"/>
    <w:rsid w:val="002646A0"/>
    <w:rsid w:val="00265027"/>
    <w:rsid w:val="002767A8"/>
    <w:rsid w:val="00277FC1"/>
    <w:rsid w:val="002833F2"/>
    <w:rsid w:val="00283C27"/>
    <w:rsid w:val="00284563"/>
    <w:rsid w:val="00287671"/>
    <w:rsid w:val="00287CB4"/>
    <w:rsid w:val="00290595"/>
    <w:rsid w:val="002918A4"/>
    <w:rsid w:val="002925FD"/>
    <w:rsid w:val="00294A66"/>
    <w:rsid w:val="002964A1"/>
    <w:rsid w:val="002A0C74"/>
    <w:rsid w:val="002A109D"/>
    <w:rsid w:val="002A3C43"/>
    <w:rsid w:val="002A5D36"/>
    <w:rsid w:val="002A7776"/>
    <w:rsid w:val="002B1CAA"/>
    <w:rsid w:val="002B304F"/>
    <w:rsid w:val="002B4110"/>
    <w:rsid w:val="002C138B"/>
    <w:rsid w:val="002C2462"/>
    <w:rsid w:val="002C2D1C"/>
    <w:rsid w:val="002C4601"/>
    <w:rsid w:val="002C4B0A"/>
    <w:rsid w:val="002C600A"/>
    <w:rsid w:val="002C6731"/>
    <w:rsid w:val="002D09D7"/>
    <w:rsid w:val="002D1635"/>
    <w:rsid w:val="002D198D"/>
    <w:rsid w:val="002D23D7"/>
    <w:rsid w:val="002D4DB5"/>
    <w:rsid w:val="002D75C0"/>
    <w:rsid w:val="002E409D"/>
    <w:rsid w:val="002E4C77"/>
    <w:rsid w:val="002F2E42"/>
    <w:rsid w:val="002F3E48"/>
    <w:rsid w:val="002F45F8"/>
    <w:rsid w:val="002F5093"/>
    <w:rsid w:val="002F5CEB"/>
    <w:rsid w:val="002F6CA1"/>
    <w:rsid w:val="00300568"/>
    <w:rsid w:val="0030706D"/>
    <w:rsid w:val="00307BBD"/>
    <w:rsid w:val="0031174B"/>
    <w:rsid w:val="00311756"/>
    <w:rsid w:val="003140F9"/>
    <w:rsid w:val="003168CE"/>
    <w:rsid w:val="00323F4D"/>
    <w:rsid w:val="003259D2"/>
    <w:rsid w:val="003262BA"/>
    <w:rsid w:val="003276DF"/>
    <w:rsid w:val="0033408B"/>
    <w:rsid w:val="0033750C"/>
    <w:rsid w:val="00344ED3"/>
    <w:rsid w:val="00347B82"/>
    <w:rsid w:val="00353E73"/>
    <w:rsid w:val="00356270"/>
    <w:rsid w:val="00360B26"/>
    <w:rsid w:val="00360FCE"/>
    <w:rsid w:val="003653E8"/>
    <w:rsid w:val="0036593F"/>
    <w:rsid w:val="00366619"/>
    <w:rsid w:val="00370432"/>
    <w:rsid w:val="003708DA"/>
    <w:rsid w:val="0037282C"/>
    <w:rsid w:val="00373AF1"/>
    <w:rsid w:val="00375A2C"/>
    <w:rsid w:val="003766F6"/>
    <w:rsid w:val="003774BA"/>
    <w:rsid w:val="0038790A"/>
    <w:rsid w:val="003967EE"/>
    <w:rsid w:val="003A2C18"/>
    <w:rsid w:val="003A390D"/>
    <w:rsid w:val="003A3917"/>
    <w:rsid w:val="003B0D50"/>
    <w:rsid w:val="003B4DCA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3C01"/>
    <w:rsid w:val="003D4EF5"/>
    <w:rsid w:val="003D75D2"/>
    <w:rsid w:val="003E0B69"/>
    <w:rsid w:val="003E433B"/>
    <w:rsid w:val="003E61EC"/>
    <w:rsid w:val="003E674D"/>
    <w:rsid w:val="003E6970"/>
    <w:rsid w:val="003F1619"/>
    <w:rsid w:val="003F5539"/>
    <w:rsid w:val="003F559B"/>
    <w:rsid w:val="003F646D"/>
    <w:rsid w:val="004029E4"/>
    <w:rsid w:val="00404201"/>
    <w:rsid w:val="00411C96"/>
    <w:rsid w:val="0041209C"/>
    <w:rsid w:val="00413353"/>
    <w:rsid w:val="0041776D"/>
    <w:rsid w:val="00420F30"/>
    <w:rsid w:val="00422308"/>
    <w:rsid w:val="0042256E"/>
    <w:rsid w:val="004231EA"/>
    <w:rsid w:val="0042427C"/>
    <w:rsid w:val="00424E01"/>
    <w:rsid w:val="00425D94"/>
    <w:rsid w:val="0042671D"/>
    <w:rsid w:val="00426730"/>
    <w:rsid w:val="00432436"/>
    <w:rsid w:val="00432729"/>
    <w:rsid w:val="00432BA0"/>
    <w:rsid w:val="00434CC7"/>
    <w:rsid w:val="0043582C"/>
    <w:rsid w:val="00435DEE"/>
    <w:rsid w:val="0045115E"/>
    <w:rsid w:val="004511C8"/>
    <w:rsid w:val="00454A0D"/>
    <w:rsid w:val="00455451"/>
    <w:rsid w:val="00456F78"/>
    <w:rsid w:val="00460007"/>
    <w:rsid w:val="00462CB2"/>
    <w:rsid w:val="00464D91"/>
    <w:rsid w:val="004661DC"/>
    <w:rsid w:val="00473079"/>
    <w:rsid w:val="00473D8E"/>
    <w:rsid w:val="00474881"/>
    <w:rsid w:val="00485A07"/>
    <w:rsid w:val="0048652E"/>
    <w:rsid w:val="004907E9"/>
    <w:rsid w:val="0049110F"/>
    <w:rsid w:val="00491EA9"/>
    <w:rsid w:val="00493DAE"/>
    <w:rsid w:val="0049566D"/>
    <w:rsid w:val="00496DD9"/>
    <w:rsid w:val="004972A7"/>
    <w:rsid w:val="00497BA1"/>
    <w:rsid w:val="00497CE8"/>
    <w:rsid w:val="004A3A00"/>
    <w:rsid w:val="004A5A9D"/>
    <w:rsid w:val="004A6D08"/>
    <w:rsid w:val="004A7985"/>
    <w:rsid w:val="004B036E"/>
    <w:rsid w:val="004B14A9"/>
    <w:rsid w:val="004B265E"/>
    <w:rsid w:val="004B6EA9"/>
    <w:rsid w:val="004C1256"/>
    <w:rsid w:val="004C66F3"/>
    <w:rsid w:val="004C79D0"/>
    <w:rsid w:val="004D0AD6"/>
    <w:rsid w:val="004D469F"/>
    <w:rsid w:val="004D478F"/>
    <w:rsid w:val="004D4C17"/>
    <w:rsid w:val="004D53B1"/>
    <w:rsid w:val="004D66AD"/>
    <w:rsid w:val="004D6F3C"/>
    <w:rsid w:val="004D7524"/>
    <w:rsid w:val="004F5077"/>
    <w:rsid w:val="004F5505"/>
    <w:rsid w:val="004F6095"/>
    <w:rsid w:val="004F66BA"/>
    <w:rsid w:val="00502A8F"/>
    <w:rsid w:val="00502A92"/>
    <w:rsid w:val="005037E1"/>
    <w:rsid w:val="005060A3"/>
    <w:rsid w:val="005104ED"/>
    <w:rsid w:val="00510DA5"/>
    <w:rsid w:val="00510FA9"/>
    <w:rsid w:val="00511746"/>
    <w:rsid w:val="00511B4D"/>
    <w:rsid w:val="00511DAB"/>
    <w:rsid w:val="00513A74"/>
    <w:rsid w:val="00520AA9"/>
    <w:rsid w:val="005224F3"/>
    <w:rsid w:val="0052388A"/>
    <w:rsid w:val="005244A6"/>
    <w:rsid w:val="00525147"/>
    <w:rsid w:val="00526AC9"/>
    <w:rsid w:val="00535533"/>
    <w:rsid w:val="0053569C"/>
    <w:rsid w:val="005357C3"/>
    <w:rsid w:val="00536E51"/>
    <w:rsid w:val="00537E43"/>
    <w:rsid w:val="005403DE"/>
    <w:rsid w:val="00541A05"/>
    <w:rsid w:val="00541F1A"/>
    <w:rsid w:val="0054497C"/>
    <w:rsid w:val="00553E00"/>
    <w:rsid w:val="00556D79"/>
    <w:rsid w:val="005602DD"/>
    <w:rsid w:val="00560EA5"/>
    <w:rsid w:val="00561EA5"/>
    <w:rsid w:val="00565579"/>
    <w:rsid w:val="00565DCD"/>
    <w:rsid w:val="00571355"/>
    <w:rsid w:val="00571FBD"/>
    <w:rsid w:val="00573729"/>
    <w:rsid w:val="00574C3E"/>
    <w:rsid w:val="00575442"/>
    <w:rsid w:val="005759CB"/>
    <w:rsid w:val="00576AB7"/>
    <w:rsid w:val="00577FF9"/>
    <w:rsid w:val="00581459"/>
    <w:rsid w:val="00582E73"/>
    <w:rsid w:val="0058468F"/>
    <w:rsid w:val="00587297"/>
    <w:rsid w:val="0059229E"/>
    <w:rsid w:val="005A0687"/>
    <w:rsid w:val="005B053B"/>
    <w:rsid w:val="005B1F33"/>
    <w:rsid w:val="005B7CE0"/>
    <w:rsid w:val="005B7D22"/>
    <w:rsid w:val="005C0B94"/>
    <w:rsid w:val="005C2105"/>
    <w:rsid w:val="005C2358"/>
    <w:rsid w:val="005C36BA"/>
    <w:rsid w:val="005C37B2"/>
    <w:rsid w:val="005C50FC"/>
    <w:rsid w:val="005C662B"/>
    <w:rsid w:val="005C7294"/>
    <w:rsid w:val="005C7575"/>
    <w:rsid w:val="005D15F5"/>
    <w:rsid w:val="005D186F"/>
    <w:rsid w:val="005D606F"/>
    <w:rsid w:val="005D6177"/>
    <w:rsid w:val="005D6560"/>
    <w:rsid w:val="005E0712"/>
    <w:rsid w:val="005E4A6D"/>
    <w:rsid w:val="005E624C"/>
    <w:rsid w:val="005F0EDB"/>
    <w:rsid w:val="005F2E15"/>
    <w:rsid w:val="005F4274"/>
    <w:rsid w:val="005F42C5"/>
    <w:rsid w:val="005F6D73"/>
    <w:rsid w:val="0060036B"/>
    <w:rsid w:val="00602B3C"/>
    <w:rsid w:val="006037FF"/>
    <w:rsid w:val="00604E3D"/>
    <w:rsid w:val="00607F2C"/>
    <w:rsid w:val="006144E2"/>
    <w:rsid w:val="006146E4"/>
    <w:rsid w:val="00622DA7"/>
    <w:rsid w:val="00623823"/>
    <w:rsid w:val="00633CDB"/>
    <w:rsid w:val="00635001"/>
    <w:rsid w:val="006376E6"/>
    <w:rsid w:val="00640E38"/>
    <w:rsid w:val="0064118B"/>
    <w:rsid w:val="006419A3"/>
    <w:rsid w:val="00641A13"/>
    <w:rsid w:val="00643C32"/>
    <w:rsid w:val="006503DB"/>
    <w:rsid w:val="0065109C"/>
    <w:rsid w:val="00651B3D"/>
    <w:rsid w:val="00653281"/>
    <w:rsid w:val="00654064"/>
    <w:rsid w:val="00654588"/>
    <w:rsid w:val="00655955"/>
    <w:rsid w:val="00655993"/>
    <w:rsid w:val="00655D5D"/>
    <w:rsid w:val="00657662"/>
    <w:rsid w:val="00657EB9"/>
    <w:rsid w:val="0066118A"/>
    <w:rsid w:val="00662C12"/>
    <w:rsid w:val="00663B40"/>
    <w:rsid w:val="00665018"/>
    <w:rsid w:val="006669C9"/>
    <w:rsid w:val="0066771D"/>
    <w:rsid w:val="0067029C"/>
    <w:rsid w:val="006717A1"/>
    <w:rsid w:val="006732C5"/>
    <w:rsid w:val="00673986"/>
    <w:rsid w:val="00673999"/>
    <w:rsid w:val="0067413C"/>
    <w:rsid w:val="00675B16"/>
    <w:rsid w:val="006856A7"/>
    <w:rsid w:val="00686620"/>
    <w:rsid w:val="006873B5"/>
    <w:rsid w:val="00690E6E"/>
    <w:rsid w:val="0069376A"/>
    <w:rsid w:val="00696D78"/>
    <w:rsid w:val="006973E6"/>
    <w:rsid w:val="006A7274"/>
    <w:rsid w:val="006B057B"/>
    <w:rsid w:val="006B1C2F"/>
    <w:rsid w:val="006B6C2E"/>
    <w:rsid w:val="006B7B8C"/>
    <w:rsid w:val="006C0C11"/>
    <w:rsid w:val="006C0FBA"/>
    <w:rsid w:val="006C1477"/>
    <w:rsid w:val="006C6AFC"/>
    <w:rsid w:val="006D0206"/>
    <w:rsid w:val="006D7459"/>
    <w:rsid w:val="006D7C6E"/>
    <w:rsid w:val="006E1D1D"/>
    <w:rsid w:val="006E1EBC"/>
    <w:rsid w:val="006E55F5"/>
    <w:rsid w:val="006E57CF"/>
    <w:rsid w:val="006E762D"/>
    <w:rsid w:val="006F038F"/>
    <w:rsid w:val="007011B0"/>
    <w:rsid w:val="0070230A"/>
    <w:rsid w:val="007024B7"/>
    <w:rsid w:val="0070253D"/>
    <w:rsid w:val="0070458F"/>
    <w:rsid w:val="00705914"/>
    <w:rsid w:val="007071E4"/>
    <w:rsid w:val="00712341"/>
    <w:rsid w:val="00714788"/>
    <w:rsid w:val="00716A2C"/>
    <w:rsid w:val="0072020C"/>
    <w:rsid w:val="0072063A"/>
    <w:rsid w:val="00720B82"/>
    <w:rsid w:val="00721F1A"/>
    <w:rsid w:val="0072278A"/>
    <w:rsid w:val="00730143"/>
    <w:rsid w:val="007302F7"/>
    <w:rsid w:val="00733C1A"/>
    <w:rsid w:val="00734BC2"/>
    <w:rsid w:val="007416CF"/>
    <w:rsid w:val="00745957"/>
    <w:rsid w:val="007464A9"/>
    <w:rsid w:val="00747A68"/>
    <w:rsid w:val="00751D70"/>
    <w:rsid w:val="00760378"/>
    <w:rsid w:val="007604B7"/>
    <w:rsid w:val="0076101A"/>
    <w:rsid w:val="00761394"/>
    <w:rsid w:val="00764924"/>
    <w:rsid w:val="0077159F"/>
    <w:rsid w:val="00771AEF"/>
    <w:rsid w:val="0077307C"/>
    <w:rsid w:val="00777B55"/>
    <w:rsid w:val="00777BB8"/>
    <w:rsid w:val="00782BE1"/>
    <w:rsid w:val="00783078"/>
    <w:rsid w:val="00790C0F"/>
    <w:rsid w:val="00790F02"/>
    <w:rsid w:val="00793DEB"/>
    <w:rsid w:val="00794650"/>
    <w:rsid w:val="007949E9"/>
    <w:rsid w:val="007961DC"/>
    <w:rsid w:val="00796754"/>
    <w:rsid w:val="00796FA0"/>
    <w:rsid w:val="007A05D6"/>
    <w:rsid w:val="007A08F6"/>
    <w:rsid w:val="007A5AD1"/>
    <w:rsid w:val="007A788D"/>
    <w:rsid w:val="007B0705"/>
    <w:rsid w:val="007B19D1"/>
    <w:rsid w:val="007B2A09"/>
    <w:rsid w:val="007B7C70"/>
    <w:rsid w:val="007C0393"/>
    <w:rsid w:val="007C2CC3"/>
    <w:rsid w:val="007C4F1E"/>
    <w:rsid w:val="007C60C9"/>
    <w:rsid w:val="007D0C93"/>
    <w:rsid w:val="007D2DF0"/>
    <w:rsid w:val="007D339E"/>
    <w:rsid w:val="007D3EAD"/>
    <w:rsid w:val="007D3FF1"/>
    <w:rsid w:val="007D6671"/>
    <w:rsid w:val="007D7396"/>
    <w:rsid w:val="007E01C8"/>
    <w:rsid w:val="007E4220"/>
    <w:rsid w:val="007E5C62"/>
    <w:rsid w:val="007E6594"/>
    <w:rsid w:val="007F1C05"/>
    <w:rsid w:val="007F2508"/>
    <w:rsid w:val="007F2B3F"/>
    <w:rsid w:val="007F42FC"/>
    <w:rsid w:val="007F43A4"/>
    <w:rsid w:val="007F4BAC"/>
    <w:rsid w:val="007F50A5"/>
    <w:rsid w:val="007F57E0"/>
    <w:rsid w:val="007F70B6"/>
    <w:rsid w:val="008016E1"/>
    <w:rsid w:val="008019AF"/>
    <w:rsid w:val="00803659"/>
    <w:rsid w:val="00804E78"/>
    <w:rsid w:val="008053FF"/>
    <w:rsid w:val="00806AFC"/>
    <w:rsid w:val="00807370"/>
    <w:rsid w:val="00807574"/>
    <w:rsid w:val="008166F7"/>
    <w:rsid w:val="00816725"/>
    <w:rsid w:val="0081736E"/>
    <w:rsid w:val="008174DB"/>
    <w:rsid w:val="00822687"/>
    <w:rsid w:val="0082382C"/>
    <w:rsid w:val="00823FEF"/>
    <w:rsid w:val="00824B06"/>
    <w:rsid w:val="00827200"/>
    <w:rsid w:val="00827E69"/>
    <w:rsid w:val="00830B7A"/>
    <w:rsid w:val="00832E11"/>
    <w:rsid w:val="0083368F"/>
    <w:rsid w:val="0083450D"/>
    <w:rsid w:val="00836BA3"/>
    <w:rsid w:val="0084319D"/>
    <w:rsid w:val="00845147"/>
    <w:rsid w:val="0084529C"/>
    <w:rsid w:val="00846EDA"/>
    <w:rsid w:val="0085225E"/>
    <w:rsid w:val="008528DD"/>
    <w:rsid w:val="00853AC8"/>
    <w:rsid w:val="0085676C"/>
    <w:rsid w:val="00856FDD"/>
    <w:rsid w:val="00857383"/>
    <w:rsid w:val="0085796D"/>
    <w:rsid w:val="008620D3"/>
    <w:rsid w:val="00864760"/>
    <w:rsid w:val="0086514C"/>
    <w:rsid w:val="00866140"/>
    <w:rsid w:val="00866372"/>
    <w:rsid w:val="00870605"/>
    <w:rsid w:val="00871A75"/>
    <w:rsid w:val="00873CFF"/>
    <w:rsid w:val="008763CB"/>
    <w:rsid w:val="00882ECC"/>
    <w:rsid w:val="00885926"/>
    <w:rsid w:val="0089235D"/>
    <w:rsid w:val="00892A4C"/>
    <w:rsid w:val="00895AFD"/>
    <w:rsid w:val="00895C84"/>
    <w:rsid w:val="008A5370"/>
    <w:rsid w:val="008A6F42"/>
    <w:rsid w:val="008B053C"/>
    <w:rsid w:val="008B0852"/>
    <w:rsid w:val="008B18EA"/>
    <w:rsid w:val="008B2851"/>
    <w:rsid w:val="008B60E3"/>
    <w:rsid w:val="008B6D80"/>
    <w:rsid w:val="008C0FD0"/>
    <w:rsid w:val="008C2175"/>
    <w:rsid w:val="008C23FE"/>
    <w:rsid w:val="008C309B"/>
    <w:rsid w:val="008C38EF"/>
    <w:rsid w:val="008C5F7E"/>
    <w:rsid w:val="008C7FE0"/>
    <w:rsid w:val="008D37D8"/>
    <w:rsid w:val="008E0F73"/>
    <w:rsid w:val="008F03D1"/>
    <w:rsid w:val="008F1269"/>
    <w:rsid w:val="008F1F4A"/>
    <w:rsid w:val="008F60B7"/>
    <w:rsid w:val="008F7441"/>
    <w:rsid w:val="009016F1"/>
    <w:rsid w:val="0090252D"/>
    <w:rsid w:val="00902932"/>
    <w:rsid w:val="009112AC"/>
    <w:rsid w:val="00916834"/>
    <w:rsid w:val="0091687D"/>
    <w:rsid w:val="00925985"/>
    <w:rsid w:val="00931645"/>
    <w:rsid w:val="009326FB"/>
    <w:rsid w:val="00935D74"/>
    <w:rsid w:val="00937265"/>
    <w:rsid w:val="009406BA"/>
    <w:rsid w:val="00942B06"/>
    <w:rsid w:val="00942DF9"/>
    <w:rsid w:val="0094475D"/>
    <w:rsid w:val="00954288"/>
    <w:rsid w:val="00955E85"/>
    <w:rsid w:val="0095733F"/>
    <w:rsid w:val="0096211C"/>
    <w:rsid w:val="009622DA"/>
    <w:rsid w:val="00966EC6"/>
    <w:rsid w:val="009701F5"/>
    <w:rsid w:val="00970270"/>
    <w:rsid w:val="009704B3"/>
    <w:rsid w:val="0097237A"/>
    <w:rsid w:val="009769FF"/>
    <w:rsid w:val="00977740"/>
    <w:rsid w:val="00983404"/>
    <w:rsid w:val="00983A1B"/>
    <w:rsid w:val="00985BA8"/>
    <w:rsid w:val="00987119"/>
    <w:rsid w:val="009900F0"/>
    <w:rsid w:val="009907C0"/>
    <w:rsid w:val="00995350"/>
    <w:rsid w:val="00995A18"/>
    <w:rsid w:val="009962BD"/>
    <w:rsid w:val="009977EE"/>
    <w:rsid w:val="009A3A84"/>
    <w:rsid w:val="009A4175"/>
    <w:rsid w:val="009A48BF"/>
    <w:rsid w:val="009B13CD"/>
    <w:rsid w:val="009B1A7F"/>
    <w:rsid w:val="009B45D2"/>
    <w:rsid w:val="009C106D"/>
    <w:rsid w:val="009C1911"/>
    <w:rsid w:val="009C2C3E"/>
    <w:rsid w:val="009C2FF9"/>
    <w:rsid w:val="009C6C7F"/>
    <w:rsid w:val="009C77CA"/>
    <w:rsid w:val="009D0033"/>
    <w:rsid w:val="009D0B81"/>
    <w:rsid w:val="009D3C44"/>
    <w:rsid w:val="009E0DF8"/>
    <w:rsid w:val="009E2A12"/>
    <w:rsid w:val="009E34C0"/>
    <w:rsid w:val="009E3C87"/>
    <w:rsid w:val="009E41F6"/>
    <w:rsid w:val="009E5D80"/>
    <w:rsid w:val="009F2B2C"/>
    <w:rsid w:val="009F4587"/>
    <w:rsid w:val="009F4A48"/>
    <w:rsid w:val="009F5DC3"/>
    <w:rsid w:val="009F73A5"/>
    <w:rsid w:val="00A07FB6"/>
    <w:rsid w:val="00A115EA"/>
    <w:rsid w:val="00A1575A"/>
    <w:rsid w:val="00A15E61"/>
    <w:rsid w:val="00A16EAD"/>
    <w:rsid w:val="00A1779D"/>
    <w:rsid w:val="00A22137"/>
    <w:rsid w:val="00A23C70"/>
    <w:rsid w:val="00A27A81"/>
    <w:rsid w:val="00A27E39"/>
    <w:rsid w:val="00A367B1"/>
    <w:rsid w:val="00A36FB7"/>
    <w:rsid w:val="00A37A3F"/>
    <w:rsid w:val="00A40BE2"/>
    <w:rsid w:val="00A416F0"/>
    <w:rsid w:val="00A44171"/>
    <w:rsid w:val="00A505A4"/>
    <w:rsid w:val="00A5067C"/>
    <w:rsid w:val="00A5172D"/>
    <w:rsid w:val="00A52940"/>
    <w:rsid w:val="00A56B06"/>
    <w:rsid w:val="00A57597"/>
    <w:rsid w:val="00A615BF"/>
    <w:rsid w:val="00A642BE"/>
    <w:rsid w:val="00A649D7"/>
    <w:rsid w:val="00A76BF5"/>
    <w:rsid w:val="00A76FCF"/>
    <w:rsid w:val="00A8047E"/>
    <w:rsid w:val="00A81154"/>
    <w:rsid w:val="00A81EF1"/>
    <w:rsid w:val="00A87173"/>
    <w:rsid w:val="00A879A7"/>
    <w:rsid w:val="00A90339"/>
    <w:rsid w:val="00A9475D"/>
    <w:rsid w:val="00A97C44"/>
    <w:rsid w:val="00AA3231"/>
    <w:rsid w:val="00AA6385"/>
    <w:rsid w:val="00AB2C29"/>
    <w:rsid w:val="00AB32D7"/>
    <w:rsid w:val="00AB3DBC"/>
    <w:rsid w:val="00AB4A00"/>
    <w:rsid w:val="00AB60E6"/>
    <w:rsid w:val="00AC35FB"/>
    <w:rsid w:val="00AD0E88"/>
    <w:rsid w:val="00AD4124"/>
    <w:rsid w:val="00AD41C1"/>
    <w:rsid w:val="00AD66BC"/>
    <w:rsid w:val="00AD7FB8"/>
    <w:rsid w:val="00AE1526"/>
    <w:rsid w:val="00AE1BBF"/>
    <w:rsid w:val="00AF019B"/>
    <w:rsid w:val="00AF30BF"/>
    <w:rsid w:val="00B02F8F"/>
    <w:rsid w:val="00B04356"/>
    <w:rsid w:val="00B0564B"/>
    <w:rsid w:val="00B11D5A"/>
    <w:rsid w:val="00B14406"/>
    <w:rsid w:val="00B14BF4"/>
    <w:rsid w:val="00B14FA8"/>
    <w:rsid w:val="00B169AF"/>
    <w:rsid w:val="00B216F1"/>
    <w:rsid w:val="00B21913"/>
    <w:rsid w:val="00B2417E"/>
    <w:rsid w:val="00B24469"/>
    <w:rsid w:val="00B276F3"/>
    <w:rsid w:val="00B30B79"/>
    <w:rsid w:val="00B30EF1"/>
    <w:rsid w:val="00B333A4"/>
    <w:rsid w:val="00B34A12"/>
    <w:rsid w:val="00B3736E"/>
    <w:rsid w:val="00B3787B"/>
    <w:rsid w:val="00B40066"/>
    <w:rsid w:val="00B4339F"/>
    <w:rsid w:val="00B4603E"/>
    <w:rsid w:val="00B5011C"/>
    <w:rsid w:val="00B52638"/>
    <w:rsid w:val="00B55FF0"/>
    <w:rsid w:val="00B56E3D"/>
    <w:rsid w:val="00B5780E"/>
    <w:rsid w:val="00B623F0"/>
    <w:rsid w:val="00B632D0"/>
    <w:rsid w:val="00B635FE"/>
    <w:rsid w:val="00B64464"/>
    <w:rsid w:val="00B66768"/>
    <w:rsid w:val="00B66A27"/>
    <w:rsid w:val="00B70168"/>
    <w:rsid w:val="00B7281A"/>
    <w:rsid w:val="00B7286F"/>
    <w:rsid w:val="00B754E7"/>
    <w:rsid w:val="00B8393F"/>
    <w:rsid w:val="00B8463F"/>
    <w:rsid w:val="00B862AA"/>
    <w:rsid w:val="00B9117D"/>
    <w:rsid w:val="00B96760"/>
    <w:rsid w:val="00BA2FDD"/>
    <w:rsid w:val="00BA4DC1"/>
    <w:rsid w:val="00BA7C4C"/>
    <w:rsid w:val="00BB0F95"/>
    <w:rsid w:val="00BB3B49"/>
    <w:rsid w:val="00BB3E37"/>
    <w:rsid w:val="00BB422C"/>
    <w:rsid w:val="00BB44BD"/>
    <w:rsid w:val="00BB70E4"/>
    <w:rsid w:val="00BC0486"/>
    <w:rsid w:val="00BC1F7A"/>
    <w:rsid w:val="00BC4BEC"/>
    <w:rsid w:val="00BC5383"/>
    <w:rsid w:val="00BC5C9B"/>
    <w:rsid w:val="00BC62AD"/>
    <w:rsid w:val="00BD058E"/>
    <w:rsid w:val="00BD0AE3"/>
    <w:rsid w:val="00BD32F2"/>
    <w:rsid w:val="00BD415B"/>
    <w:rsid w:val="00BD5005"/>
    <w:rsid w:val="00BE3A91"/>
    <w:rsid w:val="00BE3E80"/>
    <w:rsid w:val="00BE7DBA"/>
    <w:rsid w:val="00BF1B09"/>
    <w:rsid w:val="00BF1F4B"/>
    <w:rsid w:val="00BF206C"/>
    <w:rsid w:val="00BF558D"/>
    <w:rsid w:val="00C00717"/>
    <w:rsid w:val="00C01800"/>
    <w:rsid w:val="00C024D7"/>
    <w:rsid w:val="00C05B66"/>
    <w:rsid w:val="00C05D98"/>
    <w:rsid w:val="00C060C0"/>
    <w:rsid w:val="00C07A26"/>
    <w:rsid w:val="00C11DA0"/>
    <w:rsid w:val="00C12DC9"/>
    <w:rsid w:val="00C14F65"/>
    <w:rsid w:val="00C16F99"/>
    <w:rsid w:val="00C208B5"/>
    <w:rsid w:val="00C2152F"/>
    <w:rsid w:val="00C21DBF"/>
    <w:rsid w:val="00C22555"/>
    <w:rsid w:val="00C26214"/>
    <w:rsid w:val="00C349C6"/>
    <w:rsid w:val="00C36238"/>
    <w:rsid w:val="00C376DA"/>
    <w:rsid w:val="00C37B31"/>
    <w:rsid w:val="00C46AB1"/>
    <w:rsid w:val="00C5018B"/>
    <w:rsid w:val="00C5052B"/>
    <w:rsid w:val="00C5054C"/>
    <w:rsid w:val="00C51153"/>
    <w:rsid w:val="00C5122E"/>
    <w:rsid w:val="00C535F1"/>
    <w:rsid w:val="00C55672"/>
    <w:rsid w:val="00C610C1"/>
    <w:rsid w:val="00C61C09"/>
    <w:rsid w:val="00C631A3"/>
    <w:rsid w:val="00C647F1"/>
    <w:rsid w:val="00C66807"/>
    <w:rsid w:val="00C678C0"/>
    <w:rsid w:val="00C73F32"/>
    <w:rsid w:val="00C75471"/>
    <w:rsid w:val="00C77110"/>
    <w:rsid w:val="00C80DE6"/>
    <w:rsid w:val="00C8338D"/>
    <w:rsid w:val="00C86313"/>
    <w:rsid w:val="00C97DC6"/>
    <w:rsid w:val="00CA0342"/>
    <w:rsid w:val="00CA651D"/>
    <w:rsid w:val="00CA68BE"/>
    <w:rsid w:val="00CA77D6"/>
    <w:rsid w:val="00CB3734"/>
    <w:rsid w:val="00CB4037"/>
    <w:rsid w:val="00CB60ED"/>
    <w:rsid w:val="00CC04E5"/>
    <w:rsid w:val="00CC0A70"/>
    <w:rsid w:val="00CC2C72"/>
    <w:rsid w:val="00CC538A"/>
    <w:rsid w:val="00CC56CE"/>
    <w:rsid w:val="00CC7EE2"/>
    <w:rsid w:val="00CD0676"/>
    <w:rsid w:val="00CD6056"/>
    <w:rsid w:val="00CD62D9"/>
    <w:rsid w:val="00CD6F89"/>
    <w:rsid w:val="00CE0757"/>
    <w:rsid w:val="00CE16E6"/>
    <w:rsid w:val="00CE4549"/>
    <w:rsid w:val="00D01358"/>
    <w:rsid w:val="00D045AE"/>
    <w:rsid w:val="00D04AA1"/>
    <w:rsid w:val="00D04B05"/>
    <w:rsid w:val="00D05D44"/>
    <w:rsid w:val="00D06B0E"/>
    <w:rsid w:val="00D127E1"/>
    <w:rsid w:val="00D1488B"/>
    <w:rsid w:val="00D1788A"/>
    <w:rsid w:val="00D20621"/>
    <w:rsid w:val="00D21F3E"/>
    <w:rsid w:val="00D2275C"/>
    <w:rsid w:val="00D24C0E"/>
    <w:rsid w:val="00D26C1C"/>
    <w:rsid w:val="00D3101C"/>
    <w:rsid w:val="00D313CF"/>
    <w:rsid w:val="00D31C32"/>
    <w:rsid w:val="00D3650E"/>
    <w:rsid w:val="00D368D2"/>
    <w:rsid w:val="00D42C90"/>
    <w:rsid w:val="00D43557"/>
    <w:rsid w:val="00D4652D"/>
    <w:rsid w:val="00D52B54"/>
    <w:rsid w:val="00D544F4"/>
    <w:rsid w:val="00D6081E"/>
    <w:rsid w:val="00D60D8C"/>
    <w:rsid w:val="00D6134E"/>
    <w:rsid w:val="00D655A0"/>
    <w:rsid w:val="00D679DA"/>
    <w:rsid w:val="00D71B6F"/>
    <w:rsid w:val="00D75568"/>
    <w:rsid w:val="00D76EDE"/>
    <w:rsid w:val="00D77B68"/>
    <w:rsid w:val="00D83500"/>
    <w:rsid w:val="00D85572"/>
    <w:rsid w:val="00D86EA6"/>
    <w:rsid w:val="00D87072"/>
    <w:rsid w:val="00D90CB6"/>
    <w:rsid w:val="00D9470D"/>
    <w:rsid w:val="00DA0631"/>
    <w:rsid w:val="00DA1B38"/>
    <w:rsid w:val="00DA5EE4"/>
    <w:rsid w:val="00DA79A3"/>
    <w:rsid w:val="00DB04EF"/>
    <w:rsid w:val="00DB0A62"/>
    <w:rsid w:val="00DB219D"/>
    <w:rsid w:val="00DB26BC"/>
    <w:rsid w:val="00DC02A4"/>
    <w:rsid w:val="00DC1313"/>
    <w:rsid w:val="00DC4F08"/>
    <w:rsid w:val="00DC52A3"/>
    <w:rsid w:val="00DD0848"/>
    <w:rsid w:val="00DD2045"/>
    <w:rsid w:val="00DD21B7"/>
    <w:rsid w:val="00DD3FAB"/>
    <w:rsid w:val="00DD4D49"/>
    <w:rsid w:val="00DD78FB"/>
    <w:rsid w:val="00DE0367"/>
    <w:rsid w:val="00DE2D24"/>
    <w:rsid w:val="00DE35CF"/>
    <w:rsid w:val="00DE4D82"/>
    <w:rsid w:val="00DE616E"/>
    <w:rsid w:val="00DE7302"/>
    <w:rsid w:val="00DF3020"/>
    <w:rsid w:val="00DF3647"/>
    <w:rsid w:val="00DF38A9"/>
    <w:rsid w:val="00DF6240"/>
    <w:rsid w:val="00E0214A"/>
    <w:rsid w:val="00E021F4"/>
    <w:rsid w:val="00E03926"/>
    <w:rsid w:val="00E0534D"/>
    <w:rsid w:val="00E14591"/>
    <w:rsid w:val="00E218FB"/>
    <w:rsid w:val="00E23A48"/>
    <w:rsid w:val="00E25730"/>
    <w:rsid w:val="00E26623"/>
    <w:rsid w:val="00E26871"/>
    <w:rsid w:val="00E30AC8"/>
    <w:rsid w:val="00E37D9F"/>
    <w:rsid w:val="00E4110F"/>
    <w:rsid w:val="00E41262"/>
    <w:rsid w:val="00E41AD5"/>
    <w:rsid w:val="00E44202"/>
    <w:rsid w:val="00E46BD6"/>
    <w:rsid w:val="00E50D50"/>
    <w:rsid w:val="00E511CB"/>
    <w:rsid w:val="00E52D7A"/>
    <w:rsid w:val="00E54B54"/>
    <w:rsid w:val="00E6724F"/>
    <w:rsid w:val="00E7041A"/>
    <w:rsid w:val="00E723DA"/>
    <w:rsid w:val="00E75585"/>
    <w:rsid w:val="00E803CA"/>
    <w:rsid w:val="00E811CF"/>
    <w:rsid w:val="00E8145A"/>
    <w:rsid w:val="00E83A69"/>
    <w:rsid w:val="00E840E3"/>
    <w:rsid w:val="00E90CCB"/>
    <w:rsid w:val="00E9177C"/>
    <w:rsid w:val="00E92958"/>
    <w:rsid w:val="00E93E66"/>
    <w:rsid w:val="00E979D9"/>
    <w:rsid w:val="00EA20EB"/>
    <w:rsid w:val="00EA3693"/>
    <w:rsid w:val="00EA39F3"/>
    <w:rsid w:val="00EA6E7D"/>
    <w:rsid w:val="00EA6F5E"/>
    <w:rsid w:val="00EB1A42"/>
    <w:rsid w:val="00EB230A"/>
    <w:rsid w:val="00EB68B8"/>
    <w:rsid w:val="00EB6A83"/>
    <w:rsid w:val="00EC0074"/>
    <w:rsid w:val="00EC34A7"/>
    <w:rsid w:val="00EC667A"/>
    <w:rsid w:val="00ED0167"/>
    <w:rsid w:val="00ED4E5A"/>
    <w:rsid w:val="00ED6720"/>
    <w:rsid w:val="00EE0234"/>
    <w:rsid w:val="00EE272A"/>
    <w:rsid w:val="00EE3776"/>
    <w:rsid w:val="00EE3DBB"/>
    <w:rsid w:val="00EE4B35"/>
    <w:rsid w:val="00EF3EAA"/>
    <w:rsid w:val="00EF4A59"/>
    <w:rsid w:val="00EF60BD"/>
    <w:rsid w:val="00F005CC"/>
    <w:rsid w:val="00F01355"/>
    <w:rsid w:val="00F02FBA"/>
    <w:rsid w:val="00F03FE0"/>
    <w:rsid w:val="00F04EB5"/>
    <w:rsid w:val="00F06508"/>
    <w:rsid w:val="00F06D53"/>
    <w:rsid w:val="00F11D5A"/>
    <w:rsid w:val="00F13E8E"/>
    <w:rsid w:val="00F155FF"/>
    <w:rsid w:val="00F16FBA"/>
    <w:rsid w:val="00F20964"/>
    <w:rsid w:val="00F22088"/>
    <w:rsid w:val="00F2270A"/>
    <w:rsid w:val="00F268B4"/>
    <w:rsid w:val="00F357F6"/>
    <w:rsid w:val="00F43E4D"/>
    <w:rsid w:val="00F46162"/>
    <w:rsid w:val="00F52FB4"/>
    <w:rsid w:val="00F56857"/>
    <w:rsid w:val="00F56F82"/>
    <w:rsid w:val="00F5705D"/>
    <w:rsid w:val="00F576B1"/>
    <w:rsid w:val="00F60187"/>
    <w:rsid w:val="00F62229"/>
    <w:rsid w:val="00F6323F"/>
    <w:rsid w:val="00F66556"/>
    <w:rsid w:val="00F66ED0"/>
    <w:rsid w:val="00F80F0A"/>
    <w:rsid w:val="00F82243"/>
    <w:rsid w:val="00F87F27"/>
    <w:rsid w:val="00F9148D"/>
    <w:rsid w:val="00F92488"/>
    <w:rsid w:val="00F9414A"/>
    <w:rsid w:val="00F94E19"/>
    <w:rsid w:val="00F97613"/>
    <w:rsid w:val="00FA07B5"/>
    <w:rsid w:val="00FA3789"/>
    <w:rsid w:val="00FA5171"/>
    <w:rsid w:val="00FA5F8F"/>
    <w:rsid w:val="00FA65A3"/>
    <w:rsid w:val="00FA6922"/>
    <w:rsid w:val="00FA729F"/>
    <w:rsid w:val="00FB4536"/>
    <w:rsid w:val="00FB4A9E"/>
    <w:rsid w:val="00FB5D4A"/>
    <w:rsid w:val="00FB6E6C"/>
    <w:rsid w:val="00FB7DAA"/>
    <w:rsid w:val="00FC0347"/>
    <w:rsid w:val="00FC0969"/>
    <w:rsid w:val="00FC0C67"/>
    <w:rsid w:val="00FC122B"/>
    <w:rsid w:val="00FC2F78"/>
    <w:rsid w:val="00FC735C"/>
    <w:rsid w:val="00FC74EA"/>
    <w:rsid w:val="00FD7EBA"/>
    <w:rsid w:val="00FE0F10"/>
    <w:rsid w:val="00FE1B6E"/>
    <w:rsid w:val="00FE1D0D"/>
    <w:rsid w:val="00FE55BF"/>
    <w:rsid w:val="00FE722C"/>
    <w:rsid w:val="00FE7630"/>
    <w:rsid w:val="00FF188F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BC9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f7/wtdmqGT3TeFygMvhWUFAtppA=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QFbw3fF+kAM2nrIdA62dHFuZhJI=</DigestValue>
    </Reference>
  </SignedInfo>
  <SignatureValue>ecgBlARphbORvC+8Xa8UsRw0BKLGsaA8C1MgmdR68GWJuBFo1ZJD6Jk9wEO1BSYOzWuv+/Xs1hu5
FGMrmGH5yL25Tu03CDOtO/3HtlNQQuN/3t2tWKwmAVm6gqyzjRt0x5aJhkajlmXVeOQEy5O2eSL/
7xV0KjGPpD2QPNs3rxJS+S39J3IOLlbMUH9MeWOKGWnEqFgZaR4oRe48Jt9Lz9XkdhAKkVOGWb5i
l2ergfOAmyCCIn530wrLx7gMNxJJ0+uwu6m+U1K1pkXEmJitYVbRFkjjy0ZRJBX6VrjBlniU/5pY
6k+D5LetWEvy/iH5n/szk/Hx1BQF66Dz7l1mOw==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MPHHZLaSkYKQeBtvd7GoBno/4LI=</DigestValue>
      </Reference>
      <Reference URI="/word/header3.xml?ContentType=application/vnd.openxmlformats-officedocument.wordprocessingml.header+xml">
        <DigestMethod Algorithm="http://www.w3.org/2000/09/xmldsig#sha1"/>
        <DigestValue>zQy81BwxdTlR3/taeOqS98SbKe0=</DigestValue>
      </Reference>
      <Reference URI="/word/endnotes.xml?ContentType=application/vnd.openxmlformats-officedocument.wordprocessingml.endnotes+xml">
        <DigestMethod Algorithm="http://www.w3.org/2000/09/xmldsig#sha1"/>
        <DigestValue>V1TPOoaO2M/l8ZhfX1jw4fBJU4M=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izM+W+wyRqDvFXTgkKem8P1oUsE=</DigestValue>
      </Reference>
      <Reference URI="/word/webSettings.xml?ContentType=application/vnd.openxmlformats-officedocument.wordprocessingml.webSettings+xml">
        <DigestMethod Algorithm="http://www.w3.org/2000/09/xmldsig#sha1"/>
        <DigestValue>RVKT8a2lY8TFO+7C9n3cEnC18Wc=</DigestValue>
      </Reference>
      <Reference URI="/word/numbering.xml?ContentType=application/vnd.openxmlformats-officedocument.wordprocessingml.numbering+xml">
        <DigestMethod Algorithm="http://www.w3.org/2000/09/xmldsig#sha1"/>
        <DigestValue>QTCId4k39f0jlTy5AzDIhMnu7iw=</DigestValue>
      </Reference>
      <Reference URI="/word/styles.xml?ContentType=application/vnd.openxmlformats-officedocument.wordprocessingml.styles+xml">
        <DigestMethod Algorithm="http://www.w3.org/2000/09/xmldsig#sha1"/>
        <DigestValue>42i6ElBLq1dnEkPnYQUbK1Wxxbk=</DigestValue>
      </Reference>
      <Reference URI="/word/footer4.xml?ContentType=application/vnd.openxmlformats-officedocument.wordprocessingml.footer+xml">
        <DigestMethod Algorithm="http://www.w3.org/2000/09/xmldsig#sha1"/>
        <DigestValue>At1Zq9baHjfgdaczP8Lf0WHJlrw=</DigestValue>
      </Reference>
      <Reference URI="/word/footer5.xml?ContentType=application/vnd.openxmlformats-officedocument.wordprocessingml.footer+xml">
        <DigestMethod Algorithm="http://www.w3.org/2000/09/xmldsig#sha1"/>
        <DigestValue>3wk00nn9NDWUcvDFrs4d62zLqH4=</DigestValue>
      </Reference>
      <Reference URI="/word/footer3.xml?ContentType=application/vnd.openxmlformats-officedocument.wordprocessingml.footer+xml">
        <DigestMethod Algorithm="http://www.w3.org/2000/09/xmldsig#sha1"/>
        <DigestValue>KwEpTc3MRfcNp4j8CE1/ZQLQnnA=</DigestValue>
      </Reference>
      <Reference URI="/word/document.xml?ContentType=application/vnd.openxmlformats-officedocument.wordprocessingml.document.main+xml">
        <DigestMethod Algorithm="http://www.w3.org/2000/09/xmldsig#sha1"/>
        <DigestValue>cLBytlSuMv02vSvvYLT+LWf7gg4=</DigestValue>
      </Reference>
      <Reference URI="/word/header4.xml?ContentType=application/vnd.openxmlformats-officedocument.wordprocessingml.header+xml">
        <DigestMethod Algorithm="http://www.w3.org/2000/09/xmldsig#sha1"/>
        <DigestValue>gSK2bPiH/4WRT8dsodhBxI/Jzjk=</DigestValue>
      </Reference>
      <Reference URI="/word/fontTable.xml?ContentType=application/vnd.openxmlformats-officedocument.wordprocessingml.fontTable+xml">
        <DigestMethod Algorithm="http://www.w3.org/2000/09/xmldsig#sha1"/>
        <DigestValue>WvB+PKDaV06IzXavymxwAMjeo5c=</DigestValue>
      </Reference>
      <Reference URI="/word/footnotes.xml?ContentType=application/vnd.openxmlformats-officedocument.wordprocessingml.footnotes+xml">
        <DigestMethod Algorithm="http://www.w3.org/2000/09/xmldsig#sha1"/>
        <DigestValue>BMws8+72GC+uI66/bP2FTO1N1ko=</DigestValue>
      </Reference>
      <Reference URI="/word/footer1.xml?ContentType=application/vnd.openxmlformats-officedocument.wordprocessingml.footer+xml">
        <DigestMethod Algorithm="http://www.w3.org/2000/09/xmldsig#sha1"/>
        <DigestValue>/6+eZKo59MjC/41jQFu7AYeuY5g=</DigestValue>
      </Reference>
      <Reference URI="/word/header2.xml?ContentType=application/vnd.openxmlformats-officedocument.wordprocessingml.header+xml">
        <DigestMethod Algorithm="http://www.w3.org/2000/09/xmldsig#sha1"/>
        <DigestValue>xCSeJ2vuQYnvi6vW0eCjPuGf2N4=</DigestValue>
      </Reference>
      <Reference URI="/word/header1.xml?ContentType=application/vnd.openxmlformats-officedocument.wordprocessingml.header+xml">
        <DigestMethod Algorithm="http://www.w3.org/2000/09/xmldsig#sha1"/>
        <DigestValue>QaVOCtvBr2DMp4gK/EvZ7jKs+6c=</DigestValue>
      </Reference>
      <Reference URI="/word/footer2.xml?ContentType=application/vnd.openxmlformats-officedocument.wordprocessingml.footer+xml">
        <DigestMethod Algorithm="http://www.w3.org/2000/09/xmldsig#sha1"/>
        <DigestValue>f+wDM+46eyhp0oKai2/Z7LcthWE=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OtHch7kbYV1iH7Ah8Y1EWkv3Bmk=</DigestValue>
      </Reference>
    </Manifest>
    <SignatureProperties>
      <SignatureProperty Id="idSignatureTime" Target="#idPackageSignature">
        <mdssi:SignatureTime>
          <mdssi:Format>YYYY-MM-DDThh:mm:ssTZD</mdssi:Format>
          <mdssi:Value>2016-12-22T11:12:06Z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2016-12-22T11:12:06Z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5F1A4-2973-4437-84C8-97A3BF2C163E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2A4BC-9BC7-4B46-ABDF-C236CBA3F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F7D0F4-742C-4CD1-A02C-0378B4FC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4151</Words>
  <Characters>25594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29686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2016-11-28T08:22:00Z</dcterms:created>
  <dcterms:modified xsi:type="dcterms:W3CDTF">2016-12-22T11:12:00Z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